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8A" w:rsidRPr="00046D61" w:rsidRDefault="00497B8A" w:rsidP="006155D1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bookmarkStart w:id="0" w:name="OLE_LINK1"/>
      <w:bookmarkStart w:id="1" w:name="OLE_LINK2"/>
    </w:p>
    <w:p w:rsidR="00DB7C0F" w:rsidRPr="00046D61" w:rsidRDefault="00DB7C0F" w:rsidP="00DB7C0F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r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 xml:space="preserve">Дополнительное соглашение № </w:t>
      </w:r>
      <w:r w:rsidR="001612F4"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>1</w:t>
      </w:r>
    </w:p>
    <w:p w:rsidR="00DB7C0F" w:rsidRPr="00046D61" w:rsidRDefault="00DB7C0F" w:rsidP="00DB7C0F">
      <w:pPr>
        <w:pStyle w:val="a3"/>
        <w:outlineLvl w:val="0"/>
        <w:rPr>
          <w:rFonts w:ascii="Courier New" w:hAnsi="Courier New" w:cs="Courier New"/>
          <w:b/>
          <w:caps/>
          <w:color w:val="auto"/>
          <w:sz w:val="24"/>
          <w:szCs w:val="24"/>
        </w:rPr>
      </w:pPr>
      <w:r w:rsidRPr="00046D61">
        <w:rPr>
          <w:rFonts w:ascii="Courier New" w:hAnsi="Courier New" w:cs="Courier New"/>
          <w:b/>
          <w:caps/>
          <w:color w:val="auto"/>
          <w:sz w:val="24"/>
          <w:szCs w:val="24"/>
        </w:rPr>
        <w:t xml:space="preserve"> к договору об оказании услуг </w:t>
      </w:r>
      <w:r w:rsidR="00DC5418" w:rsidRPr="00DC5418">
        <w:rPr>
          <w:rFonts w:ascii="Courier New" w:hAnsi="Courier New" w:cs="Courier New"/>
          <w:b/>
          <w:color w:val="auto"/>
          <w:sz w:val="24"/>
          <w:szCs w:val="24"/>
        </w:rPr>
        <w:t>№ИСО_2016</w:t>
      </w:r>
      <w:r w:rsidR="00DC5418" w:rsidRPr="00DC5418">
        <w:rPr>
          <w:rFonts w:ascii="Courier New" w:hAnsi="Courier New" w:cs="Courier New"/>
          <w:color w:val="auto"/>
          <w:sz w:val="24"/>
          <w:szCs w:val="24"/>
        </w:rPr>
        <w:t xml:space="preserve"> 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от «</w:t>
      </w:r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__</w:t>
      </w:r>
      <w:proofErr w:type="gramStart"/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»</w:t>
      </w:r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</w:t>
      </w:r>
      <w:proofErr w:type="gramEnd"/>
      <w:r w:rsidR="001612F4" w:rsidRPr="00046D61">
        <w:rPr>
          <w:rFonts w:ascii="Courier New" w:hAnsi="Courier New" w:cs="Courier New"/>
          <w:b/>
          <w:color w:val="auto"/>
          <w:sz w:val="24"/>
          <w:szCs w:val="24"/>
        </w:rPr>
        <w:t>________</w:t>
      </w:r>
      <w:r w:rsidR="009822C1" w:rsidRPr="00046D61">
        <w:rPr>
          <w:rFonts w:ascii="Courier New" w:hAnsi="Courier New" w:cs="Courier New"/>
          <w:b/>
          <w:color w:val="auto"/>
          <w:sz w:val="24"/>
          <w:szCs w:val="24"/>
        </w:rPr>
        <w:t>2016</w:t>
      </w:r>
      <w:r w:rsidR="002E7067" w:rsidRPr="00046D61">
        <w:rPr>
          <w:rFonts w:ascii="Courier New" w:hAnsi="Courier New" w:cs="Courier New"/>
          <w:b/>
          <w:color w:val="auto"/>
          <w:sz w:val="24"/>
          <w:szCs w:val="24"/>
        </w:rPr>
        <w:t>г.</w:t>
      </w:r>
    </w:p>
    <w:p w:rsidR="00DB7C0F" w:rsidRPr="00046D61" w:rsidRDefault="00DB7C0F" w:rsidP="00DB7C0F">
      <w:pPr>
        <w:shd w:val="clear" w:color="auto" w:fill="FFFFFF"/>
        <w:tabs>
          <w:tab w:val="left" w:pos="1267"/>
          <w:tab w:val="left" w:pos="9062"/>
          <w:tab w:val="left" w:leader="underscore" w:pos="9461"/>
          <w:tab w:val="left" w:leader="underscore" w:pos="10814"/>
        </w:tabs>
        <w:jc w:val="center"/>
        <w:rPr>
          <w:rFonts w:ascii="Courier New" w:hAnsi="Courier New" w:cs="Courier New"/>
          <w:spacing w:val="-1"/>
          <w:sz w:val="24"/>
          <w:szCs w:val="24"/>
        </w:rPr>
      </w:pPr>
    </w:p>
    <w:p w:rsidR="00DB7C0F" w:rsidRPr="00046D61" w:rsidRDefault="00DB7C0F" w:rsidP="00DB7C0F">
      <w:pPr>
        <w:shd w:val="clear" w:color="auto" w:fill="FFFFFF"/>
        <w:tabs>
          <w:tab w:val="left" w:pos="1267"/>
          <w:tab w:val="left" w:pos="9062"/>
          <w:tab w:val="left" w:leader="underscore" w:pos="9461"/>
          <w:tab w:val="left" w:leader="underscore" w:pos="10814"/>
        </w:tabs>
        <w:jc w:val="center"/>
        <w:rPr>
          <w:rFonts w:ascii="Courier New" w:hAnsi="Courier New" w:cs="Courier New"/>
          <w:spacing w:val="-1"/>
          <w:sz w:val="24"/>
          <w:szCs w:val="24"/>
        </w:rPr>
      </w:pPr>
    </w:p>
    <w:p w:rsidR="00DB7C0F" w:rsidRPr="00046D61" w:rsidRDefault="00DB7C0F" w:rsidP="00DB7C0F">
      <w:pPr>
        <w:shd w:val="clear" w:color="auto" w:fill="FFFFFF"/>
        <w:tabs>
          <w:tab w:val="left" w:pos="0"/>
        </w:tabs>
        <w:spacing w:line="300" w:lineRule="exac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pacing w:val="-1"/>
          <w:sz w:val="24"/>
          <w:szCs w:val="24"/>
        </w:rPr>
        <w:t>г. Москва</w:t>
      </w:r>
      <w:r w:rsidRPr="00046D61">
        <w:rPr>
          <w:rFonts w:ascii="Courier New" w:hAnsi="Courier New" w:cs="Courier New"/>
          <w:sz w:val="24"/>
          <w:szCs w:val="24"/>
        </w:rPr>
        <w:t xml:space="preserve">   </w:t>
      </w:r>
      <w:r w:rsidR="001612F4" w:rsidRPr="00046D61">
        <w:rPr>
          <w:rFonts w:ascii="Courier New" w:hAnsi="Courier New" w:cs="Courier New"/>
          <w:sz w:val="24"/>
          <w:szCs w:val="24"/>
        </w:rPr>
        <w:t xml:space="preserve">                              </w:t>
      </w:r>
      <w:proofErr w:type="gramStart"/>
      <w:r w:rsidR="001612F4" w:rsidRPr="00046D61">
        <w:rPr>
          <w:rFonts w:ascii="Courier New" w:hAnsi="Courier New" w:cs="Courier New"/>
          <w:sz w:val="24"/>
          <w:szCs w:val="24"/>
        </w:rPr>
        <w:t xml:space="preserve">   </w:t>
      </w:r>
      <w:r w:rsidRPr="00046D61">
        <w:rPr>
          <w:rFonts w:ascii="Courier New" w:hAnsi="Courier New" w:cs="Courier New"/>
          <w:sz w:val="24"/>
          <w:szCs w:val="24"/>
        </w:rPr>
        <w:t>«</w:t>
      </w:r>
      <w:proofErr w:type="gramEnd"/>
      <w:r w:rsidR="00344159" w:rsidRPr="00046D61">
        <w:rPr>
          <w:rFonts w:ascii="Courier New" w:hAnsi="Courier New" w:cs="Courier New"/>
          <w:sz w:val="24"/>
          <w:szCs w:val="24"/>
        </w:rPr>
        <w:t xml:space="preserve">  </w:t>
      </w:r>
      <w:r w:rsidRPr="00046D61">
        <w:rPr>
          <w:rFonts w:ascii="Courier New" w:hAnsi="Courier New" w:cs="Courier New"/>
          <w:sz w:val="24"/>
          <w:szCs w:val="24"/>
        </w:rPr>
        <w:t>»</w:t>
      </w:r>
      <w:r w:rsidR="001612F4" w:rsidRPr="00046D61">
        <w:rPr>
          <w:rFonts w:ascii="Courier New" w:hAnsi="Courier New" w:cs="Courier New"/>
          <w:sz w:val="24"/>
          <w:szCs w:val="24"/>
        </w:rPr>
        <w:t>__________</w:t>
      </w:r>
      <w:r w:rsidRPr="00046D61">
        <w:rPr>
          <w:rFonts w:ascii="Courier New" w:hAnsi="Courier New" w:cs="Courier New"/>
          <w:sz w:val="24"/>
          <w:szCs w:val="24"/>
        </w:rPr>
        <w:t>201</w:t>
      </w:r>
      <w:r w:rsidR="009822C1" w:rsidRPr="00046D61">
        <w:rPr>
          <w:rFonts w:ascii="Courier New" w:hAnsi="Courier New" w:cs="Courier New"/>
          <w:sz w:val="24"/>
          <w:szCs w:val="24"/>
        </w:rPr>
        <w:t>6</w:t>
      </w:r>
      <w:r w:rsidRPr="00046D61">
        <w:rPr>
          <w:rFonts w:ascii="Courier New" w:hAnsi="Courier New" w:cs="Courier New"/>
          <w:sz w:val="24"/>
          <w:szCs w:val="24"/>
        </w:rPr>
        <w:t xml:space="preserve"> года</w:t>
      </w:r>
    </w:p>
    <w:p w:rsidR="00DB7C0F" w:rsidRPr="00046D61" w:rsidRDefault="00DB7C0F" w:rsidP="00DB7C0F">
      <w:pPr>
        <w:shd w:val="clear" w:color="auto" w:fill="FFFFFF"/>
        <w:tabs>
          <w:tab w:val="left" w:pos="0"/>
        </w:tabs>
        <w:spacing w:line="300" w:lineRule="exact"/>
        <w:rPr>
          <w:rFonts w:ascii="Courier New" w:hAnsi="Courier New" w:cs="Courier New"/>
          <w:sz w:val="24"/>
          <w:szCs w:val="24"/>
        </w:rPr>
      </w:pPr>
    </w:p>
    <w:p w:rsidR="0007382D" w:rsidRPr="00046D61" w:rsidRDefault="009822C1" w:rsidP="001612F4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Публичное акционерное общество «Башинформсвязь»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 (далее </w:t>
      </w:r>
      <w:r w:rsidRPr="00046D61">
        <w:rPr>
          <w:rFonts w:ascii="Courier New" w:hAnsi="Courier New" w:cs="Courier New"/>
          <w:sz w:val="24"/>
          <w:szCs w:val="24"/>
        </w:rPr>
        <w:t>ПАО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 «</w:t>
      </w:r>
      <w:r w:rsidRPr="00046D61">
        <w:rPr>
          <w:rFonts w:ascii="Courier New" w:hAnsi="Courier New" w:cs="Courier New"/>
          <w:sz w:val="24"/>
          <w:szCs w:val="24"/>
        </w:rPr>
        <w:t>Башинформсвязь</w:t>
      </w:r>
      <w:r w:rsidR="00DB7C0F" w:rsidRPr="00046D61">
        <w:rPr>
          <w:rFonts w:ascii="Courier New" w:hAnsi="Courier New" w:cs="Courier New"/>
          <w:sz w:val="24"/>
          <w:szCs w:val="24"/>
        </w:rPr>
        <w:t>»),</w:t>
      </w:r>
      <w:r w:rsidR="00890BA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B7C0F" w:rsidRPr="00046D61">
        <w:rPr>
          <w:rFonts w:ascii="Courier New" w:hAnsi="Courier New" w:cs="Courier New"/>
          <w:sz w:val="24"/>
          <w:szCs w:val="24"/>
        </w:rPr>
        <w:t xml:space="preserve">именуемое в дальнейшем «Заказчик», 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в лице </w:t>
      </w:r>
      <w:r w:rsidR="001612F4" w:rsidRPr="00046D61">
        <w:rPr>
          <w:rFonts w:ascii="Courier New" w:hAnsi="Courier New" w:cs="Courier New"/>
          <w:sz w:val="24"/>
          <w:szCs w:val="24"/>
        </w:rPr>
        <w:t>генерального директора Долгоаршинных Марата Гайнулловича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, действующего на основании </w:t>
      </w:r>
      <w:r w:rsidR="001612F4" w:rsidRPr="00046D61">
        <w:rPr>
          <w:rFonts w:ascii="Courier New" w:hAnsi="Courier New" w:cs="Courier New"/>
          <w:sz w:val="24"/>
          <w:szCs w:val="24"/>
        </w:rPr>
        <w:t>Устава</w:t>
      </w:r>
      <w:r w:rsidR="00FF270C" w:rsidRPr="00046D61">
        <w:rPr>
          <w:rFonts w:ascii="Courier New" w:hAnsi="Courier New" w:cs="Courier New"/>
          <w:sz w:val="24"/>
          <w:szCs w:val="24"/>
        </w:rPr>
        <w:t xml:space="preserve">, с одной стороны, и </w:t>
      </w:r>
    </w:p>
    <w:p w:rsidR="0000592F" w:rsidRPr="00046D61" w:rsidRDefault="009822C1" w:rsidP="001612F4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Акционерно</w:t>
      </w:r>
      <w:r w:rsidR="00B96133">
        <w:rPr>
          <w:rFonts w:ascii="Courier New" w:hAnsi="Courier New" w:cs="Courier New"/>
          <w:sz w:val="24"/>
          <w:szCs w:val="24"/>
        </w:rPr>
        <w:t>е</w:t>
      </w:r>
      <w:r w:rsidRPr="00046D61">
        <w:rPr>
          <w:rFonts w:ascii="Courier New" w:hAnsi="Courier New" w:cs="Courier New"/>
          <w:sz w:val="24"/>
          <w:szCs w:val="24"/>
        </w:rPr>
        <w:t xml:space="preserve"> обществ</w:t>
      </w:r>
      <w:r w:rsidR="00B96133">
        <w:rPr>
          <w:rFonts w:ascii="Courier New" w:hAnsi="Courier New" w:cs="Courier New"/>
          <w:sz w:val="24"/>
          <w:szCs w:val="24"/>
        </w:rPr>
        <w:t>о</w:t>
      </w:r>
      <w:r w:rsidRPr="00046D61">
        <w:rPr>
          <w:rFonts w:ascii="Courier New" w:hAnsi="Courier New" w:cs="Courier New"/>
          <w:sz w:val="24"/>
          <w:szCs w:val="24"/>
        </w:rPr>
        <w:t xml:space="preserve"> «</w:t>
      </w:r>
      <w:r w:rsidR="0000592F" w:rsidRPr="00046D61">
        <w:rPr>
          <w:rFonts w:ascii="Courier New" w:hAnsi="Courier New" w:cs="Courier New"/>
          <w:sz w:val="24"/>
          <w:szCs w:val="24"/>
        </w:rPr>
        <w:t xml:space="preserve">Московский центр новых технологий телекоммуникаций» (далее АО «МЦ НТТ»), именуемое в дальнейшем «Исполнитель», в лице генерального директора Петрова Андрея Леонидовича, действующего на основании Устава, с другой стороны, заключили настоящее Дополнительное соглашение (далее –дополнительное соглашение) к Договору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00592F" w:rsidRPr="00046D61">
        <w:rPr>
          <w:rFonts w:ascii="Courier New" w:hAnsi="Courier New" w:cs="Courier New"/>
          <w:sz w:val="24"/>
          <w:szCs w:val="24"/>
        </w:rPr>
        <w:t>от «</w:t>
      </w:r>
      <w:r w:rsidRPr="00046D61">
        <w:rPr>
          <w:rFonts w:ascii="Courier New" w:hAnsi="Courier New" w:cs="Courier New"/>
          <w:sz w:val="24"/>
          <w:szCs w:val="24"/>
        </w:rPr>
        <w:t>__</w:t>
      </w:r>
      <w:r w:rsidR="0000592F" w:rsidRPr="00046D61">
        <w:rPr>
          <w:rFonts w:ascii="Courier New" w:hAnsi="Courier New" w:cs="Courier New"/>
          <w:sz w:val="24"/>
          <w:szCs w:val="24"/>
        </w:rPr>
        <w:t xml:space="preserve">» </w:t>
      </w:r>
      <w:r w:rsidRPr="00046D61">
        <w:rPr>
          <w:rFonts w:ascii="Courier New" w:hAnsi="Courier New" w:cs="Courier New"/>
          <w:sz w:val="24"/>
          <w:szCs w:val="24"/>
        </w:rPr>
        <w:t>____</w:t>
      </w:r>
      <w:r w:rsidR="0000592F" w:rsidRPr="00046D61">
        <w:rPr>
          <w:rFonts w:ascii="Courier New" w:hAnsi="Courier New" w:cs="Courier New"/>
          <w:sz w:val="24"/>
          <w:szCs w:val="24"/>
        </w:rPr>
        <w:t>201</w:t>
      </w:r>
      <w:r w:rsidR="00344159" w:rsidRPr="00046D61">
        <w:rPr>
          <w:rFonts w:ascii="Courier New" w:hAnsi="Courier New" w:cs="Courier New"/>
          <w:sz w:val="24"/>
          <w:szCs w:val="24"/>
        </w:rPr>
        <w:t>6</w:t>
      </w:r>
      <w:r w:rsidR="0000592F" w:rsidRPr="00046D61">
        <w:rPr>
          <w:rFonts w:ascii="Courier New" w:hAnsi="Courier New" w:cs="Courier New"/>
          <w:sz w:val="24"/>
          <w:szCs w:val="24"/>
        </w:rPr>
        <w:t>г., (далее – Договор) о нижеследующем:</w:t>
      </w:r>
    </w:p>
    <w:p w:rsidR="00D055D2" w:rsidRPr="00046D61" w:rsidRDefault="00D055D2" w:rsidP="00E27514">
      <w:pPr>
        <w:pStyle w:val="a4"/>
        <w:ind w:firstLine="720"/>
        <w:rPr>
          <w:rFonts w:ascii="Courier New" w:hAnsi="Courier New" w:cs="Courier New"/>
          <w:szCs w:val="24"/>
        </w:rPr>
      </w:pPr>
    </w:p>
    <w:bookmarkEnd w:id="0"/>
    <w:bookmarkEnd w:id="1"/>
    <w:p w:rsidR="00F61561" w:rsidRPr="00046D61" w:rsidRDefault="00F61561" w:rsidP="00931822">
      <w:pPr>
        <w:pStyle w:val="a4"/>
        <w:numPr>
          <w:ilvl w:val="0"/>
          <w:numId w:val="18"/>
        </w:numPr>
        <w:spacing w:before="60" w:after="0"/>
        <w:ind w:left="1644"/>
        <w:rPr>
          <w:rFonts w:ascii="Courier New" w:hAnsi="Courier New" w:cs="Courier New"/>
          <w:b/>
          <w:szCs w:val="24"/>
        </w:rPr>
      </w:pPr>
      <w:r w:rsidRPr="00046D61">
        <w:rPr>
          <w:rFonts w:ascii="Courier New" w:hAnsi="Courier New" w:cs="Courier New"/>
          <w:b/>
          <w:szCs w:val="24"/>
        </w:rPr>
        <w:t>Дата вступления в силу дополнительного соглашения.</w:t>
      </w:r>
    </w:p>
    <w:p w:rsidR="00F61561" w:rsidRPr="00046D61" w:rsidRDefault="00F61561" w:rsidP="00F61561">
      <w:pPr>
        <w:spacing w:line="276" w:lineRule="auto"/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Дополнительное соглашение вступает в силу с </w:t>
      </w:r>
      <w:r w:rsidR="009822C1" w:rsidRPr="00046D61">
        <w:rPr>
          <w:rFonts w:ascii="Courier New" w:hAnsi="Courier New" w:cs="Courier New"/>
          <w:sz w:val="24"/>
          <w:szCs w:val="24"/>
        </w:rPr>
        <w:t xml:space="preserve">момента подписания Акта начала предоставления услуг Сторонами. Форма Акта начала предоставления услуг является неотъемлемой частью Договора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271429" w:rsidRPr="00046D61">
        <w:rPr>
          <w:rFonts w:ascii="Courier New" w:hAnsi="Courier New" w:cs="Courier New"/>
          <w:sz w:val="24"/>
          <w:szCs w:val="24"/>
        </w:rPr>
        <w:t>от «__</w:t>
      </w:r>
      <w:r w:rsidR="009822C1" w:rsidRPr="00046D61">
        <w:rPr>
          <w:rFonts w:ascii="Courier New" w:hAnsi="Courier New" w:cs="Courier New"/>
          <w:sz w:val="24"/>
          <w:szCs w:val="24"/>
        </w:rPr>
        <w:t>»</w:t>
      </w:r>
      <w:r w:rsidR="00271429" w:rsidRPr="00046D61">
        <w:rPr>
          <w:rFonts w:ascii="Courier New" w:hAnsi="Courier New" w:cs="Courier New"/>
          <w:sz w:val="24"/>
          <w:szCs w:val="24"/>
        </w:rPr>
        <w:t xml:space="preserve"> _____</w:t>
      </w:r>
      <w:r w:rsidR="009822C1" w:rsidRPr="00046D61">
        <w:rPr>
          <w:rFonts w:ascii="Courier New" w:hAnsi="Courier New" w:cs="Courier New"/>
          <w:sz w:val="24"/>
          <w:szCs w:val="24"/>
        </w:rPr>
        <w:t>г. (Приложение № </w:t>
      </w:r>
      <w:r w:rsidR="001612F4" w:rsidRPr="00046D61">
        <w:rPr>
          <w:rFonts w:ascii="Courier New" w:hAnsi="Courier New" w:cs="Courier New"/>
          <w:sz w:val="24"/>
          <w:szCs w:val="24"/>
        </w:rPr>
        <w:t>2</w:t>
      </w:r>
      <w:r w:rsidR="009822C1" w:rsidRPr="00046D61">
        <w:rPr>
          <w:rFonts w:ascii="Courier New" w:hAnsi="Courier New" w:cs="Courier New"/>
          <w:sz w:val="24"/>
          <w:szCs w:val="24"/>
        </w:rPr>
        <w:t>).</w:t>
      </w:r>
    </w:p>
    <w:p w:rsidR="00B2392C" w:rsidRPr="00046D61" w:rsidRDefault="002E7067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Территория деятельности.</w:t>
      </w:r>
    </w:p>
    <w:p w:rsidR="00B364A7" w:rsidRPr="00046D61" w:rsidRDefault="002E7067" w:rsidP="00B364A7">
      <w:pPr>
        <w:pStyle w:val="a4"/>
        <w:spacing w:line="276" w:lineRule="auto"/>
        <w:ind w:firstLine="567"/>
        <w:rPr>
          <w:rFonts w:ascii="Courier New" w:hAnsi="Courier New" w:cs="Courier New"/>
          <w:b/>
          <w:i/>
          <w:szCs w:val="24"/>
        </w:rPr>
      </w:pPr>
      <w:r w:rsidRPr="00046D61">
        <w:rPr>
          <w:rFonts w:ascii="Courier New" w:hAnsi="Courier New" w:cs="Courier New"/>
          <w:szCs w:val="24"/>
        </w:rPr>
        <w:t xml:space="preserve">Настоящее </w:t>
      </w:r>
      <w:r w:rsidR="00B364A7" w:rsidRPr="00046D61">
        <w:rPr>
          <w:rFonts w:ascii="Courier New" w:hAnsi="Courier New" w:cs="Courier New"/>
          <w:szCs w:val="24"/>
        </w:rPr>
        <w:t xml:space="preserve">соглашение регулирует права и обязанности Сторон, при оказании Исполнителем услуг на территории </w:t>
      </w:r>
      <w:r w:rsidR="00A10AC1" w:rsidRPr="00046D61">
        <w:rPr>
          <w:rFonts w:ascii="Courier New" w:hAnsi="Courier New" w:cs="Courier New"/>
          <w:szCs w:val="24"/>
        </w:rPr>
        <w:t>ПАО «Башинформсвязь»</w:t>
      </w:r>
      <w:r w:rsidR="001612F4" w:rsidRPr="00046D61">
        <w:rPr>
          <w:rFonts w:ascii="Courier New" w:hAnsi="Courier New" w:cs="Courier New"/>
          <w:szCs w:val="24"/>
        </w:rPr>
        <w:t>, а именно Республики Башкортостан</w:t>
      </w:r>
      <w:r w:rsidR="00A10AC1" w:rsidRPr="00046D61">
        <w:rPr>
          <w:rFonts w:ascii="Courier New" w:hAnsi="Courier New" w:cs="Courier New"/>
          <w:szCs w:val="24"/>
        </w:rPr>
        <w:t>.</w:t>
      </w:r>
    </w:p>
    <w:p w:rsidR="00B2392C" w:rsidRPr="00046D61" w:rsidRDefault="00ED7321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Структура Дополнительного согла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шения</w:t>
      </w:r>
      <w:r w:rsidRPr="00046D61">
        <w:rPr>
          <w:rFonts w:ascii="Courier New" w:hAnsi="Courier New" w:cs="Courier New"/>
          <w:b/>
          <w:sz w:val="24"/>
          <w:szCs w:val="24"/>
        </w:rPr>
        <w:t>.</w:t>
      </w:r>
    </w:p>
    <w:p w:rsidR="00ED7321" w:rsidRPr="00046D61" w:rsidRDefault="00ED7321" w:rsidP="00ED7321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Д</w:t>
      </w:r>
      <w:r w:rsidR="002E7067" w:rsidRPr="00046D61">
        <w:rPr>
          <w:rFonts w:ascii="Courier New" w:hAnsi="Courier New" w:cs="Courier New"/>
          <w:sz w:val="24"/>
          <w:szCs w:val="24"/>
        </w:rPr>
        <w:t xml:space="preserve">ополнительное соглашение </w:t>
      </w:r>
      <w:r w:rsidRPr="00046D61">
        <w:rPr>
          <w:rFonts w:ascii="Courier New" w:hAnsi="Courier New" w:cs="Courier New"/>
          <w:sz w:val="24"/>
          <w:szCs w:val="24"/>
        </w:rPr>
        <w:t>№</w:t>
      </w:r>
      <w:r w:rsidR="00DA2A6B" w:rsidRPr="00046D61">
        <w:rPr>
          <w:rFonts w:ascii="Courier New" w:hAnsi="Courier New" w:cs="Courier New"/>
          <w:sz w:val="24"/>
          <w:szCs w:val="24"/>
        </w:rPr>
        <w:t xml:space="preserve"> </w:t>
      </w:r>
      <w:r w:rsidR="001612F4" w:rsidRPr="00046D61">
        <w:rPr>
          <w:rFonts w:ascii="Courier New" w:hAnsi="Courier New" w:cs="Courier New"/>
          <w:sz w:val="24"/>
          <w:szCs w:val="24"/>
        </w:rPr>
        <w:t>1</w:t>
      </w:r>
      <w:r w:rsidR="002E7067" w:rsidRPr="00046D61">
        <w:rPr>
          <w:rFonts w:ascii="Courier New" w:hAnsi="Courier New" w:cs="Courier New"/>
          <w:sz w:val="24"/>
          <w:szCs w:val="24"/>
        </w:rPr>
        <w:t xml:space="preserve"> состоит из следующих Разделов: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«Раздел 1. Порядок исполнения дополнительного соглашения»;</w:t>
      </w:r>
    </w:p>
    <w:p w:rsidR="000744A4" w:rsidRPr="00046D61" w:rsidRDefault="00ED7321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«Раздел 2. Требования к качеству дистанционного обслуживания»;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«Раздел 3. Размещение мест дистанционного обслуживания»;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917212" w:rsidRPr="00046D61">
        <w:rPr>
          <w:rFonts w:ascii="Courier New" w:hAnsi="Courier New" w:cs="Courier New"/>
          <w:sz w:val="24"/>
          <w:szCs w:val="24"/>
        </w:rPr>
        <w:t>4</w:t>
      </w:r>
      <w:r w:rsidRPr="00046D61">
        <w:rPr>
          <w:rFonts w:ascii="Courier New" w:hAnsi="Courier New" w:cs="Courier New"/>
          <w:sz w:val="24"/>
          <w:szCs w:val="24"/>
        </w:rPr>
        <w:t>. Штрафные санкции»;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917212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>. Расчет Стоимости услуг Исполнителя»;</w:t>
      </w:r>
    </w:p>
    <w:p w:rsidR="006A4FE7" w:rsidRPr="00046D61" w:rsidRDefault="001612F4" w:rsidP="006A4FE7">
      <w:pPr>
        <w:pStyle w:val="a4"/>
        <w:spacing w:line="276" w:lineRule="auto"/>
        <w:ind w:left="2552" w:hanging="1985"/>
        <w:rPr>
          <w:rFonts w:ascii="Courier New" w:hAnsi="Courier New" w:cs="Courier New"/>
          <w:szCs w:val="24"/>
        </w:rPr>
      </w:pPr>
      <w:r w:rsidRPr="00046D61">
        <w:rPr>
          <w:rFonts w:ascii="Courier New" w:hAnsi="Courier New" w:cs="Courier New"/>
          <w:szCs w:val="24"/>
        </w:rPr>
        <w:t xml:space="preserve"> </w:t>
      </w:r>
      <w:r w:rsidR="006A4FE7" w:rsidRPr="00046D61">
        <w:rPr>
          <w:rFonts w:ascii="Courier New" w:hAnsi="Courier New" w:cs="Courier New"/>
          <w:szCs w:val="24"/>
        </w:rPr>
        <w:t>- «Раздел 6. Регламент обеспечения информационной безопасности»;</w:t>
      </w:r>
    </w:p>
    <w:p w:rsidR="00ED7321" w:rsidRPr="00046D61" w:rsidRDefault="002E7067" w:rsidP="006A4FE7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«Раздел </w:t>
      </w:r>
      <w:r w:rsidR="006A4FE7" w:rsidRPr="00046D61">
        <w:rPr>
          <w:rFonts w:ascii="Courier New" w:hAnsi="Courier New" w:cs="Courier New"/>
          <w:sz w:val="24"/>
          <w:szCs w:val="24"/>
        </w:rPr>
        <w:t>7. Форма Акта оказанных услуг»;</w:t>
      </w:r>
    </w:p>
    <w:p w:rsidR="0030500A" w:rsidRPr="00046D61" w:rsidRDefault="001612F4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«Раздел </w:t>
      </w:r>
      <w:r w:rsidR="006A4FE7" w:rsidRPr="00046D61">
        <w:rPr>
          <w:rFonts w:ascii="Courier New" w:hAnsi="Courier New" w:cs="Courier New"/>
          <w:sz w:val="24"/>
          <w:szCs w:val="24"/>
        </w:rPr>
        <w:t>8</w:t>
      </w:r>
      <w:r w:rsidR="0030500A" w:rsidRPr="00046D61">
        <w:rPr>
          <w:rFonts w:ascii="Courier New" w:hAnsi="Courier New" w:cs="Courier New"/>
          <w:sz w:val="24"/>
          <w:szCs w:val="24"/>
        </w:rPr>
        <w:t>. Форма Акта проверки исполнения Исполнителем обязательств</w:t>
      </w:r>
      <w:r w:rsidR="006A4FE7" w:rsidRPr="00046D61">
        <w:rPr>
          <w:rFonts w:ascii="Courier New" w:hAnsi="Courier New" w:cs="Courier New"/>
          <w:sz w:val="24"/>
          <w:szCs w:val="24"/>
        </w:rPr>
        <w:t>»;</w:t>
      </w:r>
    </w:p>
    <w:p w:rsidR="0091736A" w:rsidRPr="00046D61" w:rsidRDefault="0091736A" w:rsidP="006A4FE7">
      <w:pPr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«Раздел </w:t>
      </w:r>
      <w:r w:rsidR="006A4FE7" w:rsidRPr="00046D61">
        <w:rPr>
          <w:rFonts w:ascii="Courier New" w:hAnsi="Courier New" w:cs="Courier New"/>
          <w:sz w:val="24"/>
          <w:szCs w:val="24"/>
        </w:rPr>
        <w:t>9</w:t>
      </w:r>
      <w:r w:rsidRPr="00046D61">
        <w:rPr>
          <w:rFonts w:ascii="Courier New" w:hAnsi="Courier New" w:cs="Courier New"/>
          <w:sz w:val="24"/>
          <w:szCs w:val="24"/>
        </w:rPr>
        <w:t>. Перечень ответственных лиц за сопровождение Договора».</w:t>
      </w:r>
    </w:p>
    <w:p w:rsidR="00B2392C" w:rsidRPr="00046D61" w:rsidRDefault="00ED7321" w:rsidP="00931822">
      <w:pPr>
        <w:pStyle w:val="af8"/>
        <w:numPr>
          <w:ilvl w:val="0"/>
          <w:numId w:val="18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Разделы Дополнительного согла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шения.</w:t>
      </w:r>
    </w:p>
    <w:p w:rsidR="000744A4" w:rsidRPr="00046D61" w:rsidRDefault="000744A4">
      <w:pPr>
        <w:pStyle w:val="af8"/>
        <w:ind w:left="1429"/>
        <w:rPr>
          <w:rFonts w:ascii="Courier New" w:hAnsi="Courier New" w:cs="Courier New"/>
          <w:b/>
          <w:sz w:val="24"/>
          <w:szCs w:val="24"/>
        </w:rPr>
      </w:pPr>
    </w:p>
    <w:p w:rsidR="000744A4" w:rsidRPr="00046D61" w:rsidRDefault="002E7067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«Раздел 1. Порядок исполнения дополнительного</w:t>
      </w:r>
    </w:p>
    <w:p w:rsidR="000744A4" w:rsidRPr="00046D61" w:rsidRDefault="002E7067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соглашения»</w:t>
      </w:r>
      <w:r w:rsidR="005200D3" w:rsidRPr="00046D61">
        <w:rPr>
          <w:rFonts w:ascii="Courier New" w:hAnsi="Courier New" w:cs="Courier New"/>
          <w:b/>
          <w:sz w:val="28"/>
          <w:szCs w:val="28"/>
        </w:rPr>
        <w:t>.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</w:rPr>
      </w:pPr>
    </w:p>
    <w:p w:rsidR="000744A4" w:rsidRPr="00046D61" w:rsidRDefault="00917212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lastRenderedPageBreak/>
        <w:t>В настоящем Разделе приводится порядок взаимодействия, права и обязанности сторон дополнительного соглашения в соответствии с оказываемыми услугами.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  <w:r w:rsidRPr="00046D61">
        <w:rPr>
          <w:rFonts w:ascii="Courier New" w:hAnsi="Courier New" w:cs="Courier New"/>
          <w:b/>
          <w:sz w:val="24"/>
          <w:szCs w:val="24"/>
          <w:u w:val="single"/>
        </w:rPr>
        <w:t>Глава 1. Обязанности Исполнителя в рамках оказания услуг по дополнительному соглашению и перечень информационных ресурсов</w:t>
      </w:r>
    </w:p>
    <w:p w:rsidR="000744A4" w:rsidRPr="00046D61" w:rsidRDefault="000744A4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</w:p>
    <w:p w:rsidR="00E82E19" w:rsidRPr="00046D61" w:rsidRDefault="00E82E19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</w:p>
    <w:p w:rsidR="00B2392C" w:rsidRPr="00046D61" w:rsidRDefault="002E7067" w:rsidP="00931822">
      <w:pPr>
        <w:pStyle w:val="af8"/>
        <w:numPr>
          <w:ilvl w:val="0"/>
          <w:numId w:val="3"/>
        </w:numPr>
        <w:ind w:left="357" w:hanging="357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t>Обязанности Исполнителя в рамках оказания услуг по дополнительному соглашению:</w:t>
      </w:r>
    </w:p>
    <w:p w:rsidR="000744A4" w:rsidRPr="00046D61" w:rsidRDefault="000744A4">
      <w:pPr>
        <w:pStyle w:val="af8"/>
        <w:ind w:left="1058" w:firstLine="709"/>
        <w:rPr>
          <w:rFonts w:ascii="Courier New" w:hAnsi="Courier New" w:cs="Courier New"/>
          <w:b/>
          <w:i/>
          <w:sz w:val="24"/>
          <w:szCs w:val="24"/>
        </w:rPr>
      </w:pPr>
    </w:p>
    <w:p w:rsidR="00B2392C" w:rsidRPr="00046D61" w:rsidRDefault="00DA2A6B" w:rsidP="00931822">
      <w:pPr>
        <w:pStyle w:val="af8"/>
        <w:numPr>
          <w:ilvl w:val="1"/>
          <w:numId w:val="4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И</w:t>
      </w:r>
      <w:r w:rsidR="007B1252" w:rsidRPr="00046D61">
        <w:rPr>
          <w:rFonts w:ascii="Courier New" w:hAnsi="Courier New" w:cs="Courier New"/>
          <w:b/>
          <w:sz w:val="24"/>
          <w:szCs w:val="24"/>
        </w:rPr>
        <w:t>нформационно-техническ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7B1252" w:rsidRPr="00046D61">
        <w:rPr>
          <w:rFonts w:ascii="Courier New" w:hAnsi="Courier New" w:cs="Courier New"/>
          <w:b/>
          <w:sz w:val="24"/>
          <w:szCs w:val="24"/>
        </w:rPr>
        <w:t xml:space="preserve"> поддержк</w:t>
      </w:r>
      <w:r w:rsidRPr="00046D61">
        <w:rPr>
          <w:rFonts w:ascii="Courier New" w:hAnsi="Courier New" w:cs="Courier New"/>
          <w:b/>
          <w:sz w:val="24"/>
          <w:szCs w:val="24"/>
        </w:rPr>
        <w:t>а.</w:t>
      </w:r>
    </w:p>
    <w:p w:rsidR="000744A4" w:rsidRPr="00046D61" w:rsidRDefault="00F90B81">
      <w:pPr>
        <w:pStyle w:val="af8"/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Исполнитель в рамках оказания услуги осуществляет следующие действия:</w:t>
      </w:r>
    </w:p>
    <w:p w:rsidR="00B2392C" w:rsidRPr="00046D61" w:rsidRDefault="002E7067" w:rsidP="00931822">
      <w:pPr>
        <w:pStyle w:val="af8"/>
        <w:numPr>
          <w:ilvl w:val="2"/>
          <w:numId w:val="4"/>
        </w:numPr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Обслуживает Абонентов и иных лиц в автоматическом режиме в соответствии со структурой голосового меню, размещенного на оборудовании ЦОВ.</w:t>
      </w:r>
    </w:p>
    <w:p w:rsidR="00B2392C" w:rsidRPr="00046D61" w:rsidRDefault="002E7067" w:rsidP="00931822">
      <w:pPr>
        <w:pStyle w:val="af8"/>
        <w:numPr>
          <w:ilvl w:val="2"/>
          <w:numId w:val="4"/>
        </w:numPr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Предоставляет с помощью операторов информацию: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по действующей системе тарификации и тарифах (тарифных планах) на услуги связи Заказчика;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порядку выбора (смены) тарифных планов на услуги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вариантам и срокам оплаты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состоянию лицевого счета;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начислениям и оплатам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объемам потребляемых услуг Заказчика; </w:t>
      </w:r>
    </w:p>
    <w:p w:rsidR="000744A4" w:rsidRPr="00046D61" w:rsidRDefault="00E42AA5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по порядку оплаты услуг Заказчика; </w:t>
      </w:r>
    </w:p>
    <w:p w:rsidR="00D46C01" w:rsidRPr="00046D61" w:rsidRDefault="00E42AA5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-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D46C01" w:rsidRPr="00046D61">
        <w:rPr>
          <w:rFonts w:ascii="Courier New" w:hAnsi="Courier New" w:cs="Courier New"/>
          <w:bCs/>
          <w:sz w:val="24"/>
          <w:szCs w:val="24"/>
        </w:rPr>
        <w:t>о проводимых акциях</w:t>
      </w:r>
      <w:r w:rsidR="009737EC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9737EC" w:rsidRPr="00046D61" w:rsidRDefault="00D46C01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DA1FF6" w:rsidRPr="00046D61">
        <w:rPr>
          <w:rFonts w:ascii="Courier New" w:hAnsi="Courier New" w:cs="Courier New"/>
          <w:bCs/>
          <w:sz w:val="24"/>
          <w:szCs w:val="24"/>
        </w:rPr>
        <w:t>о работе дистанционных сервисов;</w:t>
      </w:r>
    </w:p>
    <w:p w:rsidR="000744A4" w:rsidRPr="00046D61" w:rsidRDefault="009737EC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способам оплаты услуг Заказчика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E0183" w:rsidRPr="00046D61" w:rsidRDefault="005E0183" w:rsidP="009737EC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о порядке и способах получения детализированных счетов,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в 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>пунктах обслуживания Абонентов Заказчика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E0183" w:rsidRPr="00046D61" w:rsidRDefault="005E0183" w:rsidP="005E0183">
      <w:pPr>
        <w:pStyle w:val="af8"/>
        <w:ind w:hanging="1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  - по оборудованию,</w:t>
      </w:r>
      <w:r w:rsidR="00344159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используемому Абонентом в процессе оказания Услуг Заказчиком;</w:t>
      </w:r>
    </w:p>
    <w:p w:rsidR="000744A4" w:rsidRPr="00046D61" w:rsidRDefault="005E0183" w:rsidP="005E0183">
      <w:pPr>
        <w:pStyle w:val="af8"/>
        <w:ind w:left="0" w:firstLine="92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Pr="00046D61">
        <w:rPr>
          <w:rFonts w:ascii="Courier New" w:hAnsi="Courier New" w:cs="Courier New"/>
          <w:bCs/>
          <w:sz w:val="24"/>
          <w:szCs w:val="24"/>
        </w:rPr>
        <w:t>дистанционному управлению услугами</w:t>
      </w:r>
      <w:r w:rsidR="002E7067"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</w:p>
    <w:p w:rsidR="006073AB" w:rsidRPr="00046D61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Обслуживает Абонентов по электронной почте.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Обслуживает Абонентов по дистанционным сервисам (ЛК, сайт </w:t>
      </w:r>
      <w:r w:rsidRPr="00143022">
        <w:rPr>
          <w:rFonts w:ascii="Courier New" w:hAnsi="Courier New" w:cs="Courier New"/>
          <w:bCs/>
          <w:sz w:val="24"/>
          <w:szCs w:val="24"/>
          <w:lang w:val="en-US"/>
        </w:rPr>
        <w:t>BASHTEL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  <w:r w:rsidRPr="00143022">
        <w:rPr>
          <w:rFonts w:ascii="Courier New" w:hAnsi="Courier New" w:cs="Courier New"/>
          <w:bCs/>
          <w:sz w:val="24"/>
          <w:szCs w:val="24"/>
          <w:lang w:val="en-US"/>
        </w:rPr>
        <w:t>RU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)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прием заявок на корректировки по некорректно 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произведенным начислениям и их передачу в соответствующие подразделения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 путем регистрации в соответствующих АРМ.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проверку технической возможности на </w:t>
      </w:r>
    </w:p>
    <w:p w:rsidR="006073AB" w:rsidRPr="00EB1A89" w:rsidRDefault="006073AB" w:rsidP="006073AB">
      <w:pPr>
        <w:rPr>
          <w:rFonts w:ascii="Courier New" w:hAnsi="Courier New" w:cs="Courier New"/>
          <w:bCs/>
          <w:sz w:val="24"/>
          <w:szCs w:val="24"/>
        </w:rPr>
      </w:pPr>
      <w:r w:rsidRPr="00EB1A89">
        <w:rPr>
          <w:rFonts w:ascii="Courier New" w:hAnsi="Courier New" w:cs="Courier New"/>
          <w:bCs/>
          <w:sz w:val="24"/>
          <w:szCs w:val="24"/>
        </w:rPr>
        <w:t xml:space="preserve">подключение к сети Интернет, IPTV и другим услугам, проверка технической возможности к которым реализована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3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Осуществляет регистрацию заявок клиентов на подключение к 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услугам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 xml:space="preserve">, регистрация которых реализована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143022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Информирует о наличии</w:t>
      </w:r>
      <w:r w:rsidRPr="00672FE9">
        <w:rPr>
          <w:rFonts w:ascii="Courier New" w:hAnsi="Courier New" w:cs="Courier New"/>
          <w:sz w:val="24"/>
          <w:szCs w:val="24"/>
        </w:rPr>
        <w:t xml:space="preserve"> активных блокировок </w:t>
      </w:r>
      <w:r>
        <w:rPr>
          <w:rFonts w:ascii="Courier New" w:hAnsi="Courier New" w:cs="Courier New"/>
          <w:sz w:val="24"/>
          <w:szCs w:val="24"/>
        </w:rPr>
        <w:t>(</w:t>
      </w:r>
      <w:r w:rsidRPr="00672FE9">
        <w:rPr>
          <w:rFonts w:ascii="Courier New" w:hAnsi="Courier New" w:cs="Courier New"/>
          <w:sz w:val="24"/>
          <w:szCs w:val="24"/>
        </w:rPr>
        <w:t>блокировка за ДЗ, приостановка доступа карточным абонентам, бронирование порта, снятие услуги по заявлению Абонента или по</w:t>
      </w:r>
      <w:r>
        <w:rPr>
          <w:rFonts w:ascii="Courier New" w:hAnsi="Courier New" w:cs="Courier New"/>
          <w:sz w:val="24"/>
          <w:szCs w:val="24"/>
        </w:rPr>
        <w:t xml:space="preserve"> инициативе </w:t>
      </w:r>
      <w:r w:rsidR="009C687E">
        <w:rPr>
          <w:rFonts w:ascii="Courier New" w:hAnsi="Courier New" w:cs="Courier New"/>
          <w:sz w:val="24"/>
          <w:szCs w:val="24"/>
        </w:rPr>
        <w:t>Заказчика</w:t>
      </w:r>
      <w:r w:rsidRPr="00672FE9">
        <w:rPr>
          <w:rFonts w:ascii="Courier New" w:hAnsi="Courier New" w:cs="Courier New"/>
          <w:sz w:val="24"/>
          <w:szCs w:val="24"/>
        </w:rPr>
        <w:t>), предоставляет рекомендации в соответствии с выявленной блокировкой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Регистрирует отсрочку платежа.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sz w:val="24"/>
          <w:szCs w:val="24"/>
        </w:rPr>
        <w:t xml:space="preserve">Осуществляет прием заявок по требованию Абонента на списание несущественных сумм долгов 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и их передачу в соответствующие </w:t>
      </w:r>
      <w:r w:rsidRPr="006921DF">
        <w:rPr>
          <w:rFonts w:ascii="Courier New" w:hAnsi="Courier New" w:cs="Courier New"/>
          <w:bCs/>
          <w:sz w:val="24"/>
          <w:szCs w:val="24"/>
        </w:rPr>
        <w:lastRenderedPageBreak/>
        <w:t xml:space="preserve">подразделения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 путем регистрации в соответствующих АРМ.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Осуществляет прием заявок относительно качества связи по </w:t>
      </w:r>
      <w:r>
        <w:rPr>
          <w:rFonts w:ascii="Courier New" w:hAnsi="Courier New" w:cs="Courier New"/>
          <w:bCs/>
          <w:sz w:val="24"/>
          <w:szCs w:val="24"/>
        </w:rPr>
        <w:t xml:space="preserve">услугам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 и передачу их в технические службы филиалов, путем регистрации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Регистрирует заявки на включение после оплаты задолженности, при наличии чека у абонента или проверки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Осуществляет прием заявок </w:t>
      </w:r>
      <w:r w:rsidRPr="006921DF">
        <w:rPr>
          <w:rFonts w:ascii="Courier New" w:hAnsi="Courier New" w:cs="Courier New"/>
          <w:sz w:val="24"/>
          <w:szCs w:val="24"/>
        </w:rPr>
        <w:t xml:space="preserve">на выезд специалиста для настройки/продажи </w:t>
      </w:r>
      <w:r>
        <w:rPr>
          <w:rFonts w:ascii="Courier New" w:hAnsi="Courier New" w:cs="Courier New"/>
          <w:sz w:val="24"/>
          <w:szCs w:val="24"/>
        </w:rPr>
        <w:t xml:space="preserve">абонентского </w:t>
      </w:r>
      <w:r w:rsidRPr="006921DF">
        <w:rPr>
          <w:rFonts w:ascii="Courier New" w:hAnsi="Courier New" w:cs="Courier New"/>
          <w:sz w:val="24"/>
          <w:szCs w:val="24"/>
        </w:rPr>
        <w:t>оборудования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 w:rsidRPr="006921DF">
        <w:rPr>
          <w:rFonts w:ascii="Courier New" w:hAnsi="Courier New" w:cs="Courier New"/>
          <w:bCs/>
          <w:sz w:val="24"/>
          <w:szCs w:val="24"/>
        </w:rPr>
        <w:t>путем ре</w:t>
      </w:r>
      <w:r>
        <w:rPr>
          <w:rFonts w:ascii="Courier New" w:hAnsi="Courier New" w:cs="Courier New"/>
          <w:bCs/>
          <w:sz w:val="24"/>
          <w:szCs w:val="24"/>
        </w:rPr>
        <w:t>гистрации в соответствующих АРМ</w:t>
      </w:r>
      <w:r w:rsidRPr="006921DF"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>Информирует Абонентов о ходе решении заявки. В случае повторного обращения абонента по ранее оставленной заявке консультирует о статусе исполнения заявки. В случае отсутствия заявки на исполнение, регистрирует новую заявку.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 xml:space="preserve">Осуществляет приём претензий согласно тематики в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6921DF">
        <w:rPr>
          <w:rFonts w:ascii="Courier New" w:hAnsi="Courier New" w:cs="Courier New"/>
          <w:bCs/>
          <w:sz w:val="24"/>
          <w:szCs w:val="24"/>
        </w:rPr>
        <w:t>.</w:t>
      </w:r>
    </w:p>
    <w:p w:rsidR="006073AB" w:rsidRPr="00143022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bCs/>
          <w:sz w:val="24"/>
          <w:szCs w:val="24"/>
        </w:rPr>
        <w:t>Проводит работу по удержанию абонентов, склонных к оттоку.</w:t>
      </w:r>
      <w:r w:rsidRPr="00143022">
        <w:rPr>
          <w:rFonts w:ascii="Courier New" w:hAnsi="Courier New" w:cs="Courier New"/>
          <w:sz w:val="24"/>
          <w:szCs w:val="24"/>
        </w:rPr>
        <w:t xml:space="preserve"> Соблюдает алгоритм действий в процессе сохранения Абонентов.</w:t>
      </w:r>
    </w:p>
    <w:p w:rsidR="006073AB" w:rsidRPr="006921DF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6921DF">
        <w:rPr>
          <w:rFonts w:ascii="Courier New" w:hAnsi="Courier New" w:cs="Courier New"/>
          <w:sz w:val="24"/>
          <w:szCs w:val="24"/>
        </w:rPr>
        <w:t xml:space="preserve">При обращении Абонента, после проведения идентификации, проверяет: 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вид услуги, которая предоставляется Абоненту;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наличие </w:t>
      </w:r>
      <w:r w:rsidRPr="00672FE9">
        <w:rPr>
          <w:rFonts w:ascii="Courier New" w:hAnsi="Courier New" w:cs="Courier New"/>
          <w:sz w:val="24"/>
          <w:szCs w:val="24"/>
        </w:rPr>
        <w:t>подключенных сервисов;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правильность ввода логина/пароля;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правильность ввода </w:t>
      </w:r>
      <w:proofErr w:type="spellStart"/>
      <w:r w:rsidRPr="00523E20">
        <w:rPr>
          <w:rFonts w:ascii="Courier New" w:hAnsi="Courier New" w:cs="Courier New"/>
          <w:sz w:val="24"/>
          <w:szCs w:val="24"/>
        </w:rPr>
        <w:t>pin</w:t>
      </w:r>
      <w:proofErr w:type="spellEnd"/>
      <w:r w:rsidRPr="00523E20">
        <w:rPr>
          <w:rFonts w:ascii="Courier New" w:hAnsi="Courier New" w:cs="Courier New"/>
          <w:sz w:val="24"/>
          <w:szCs w:val="24"/>
        </w:rPr>
        <w:t>-кода приставки;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наличие активных услуг;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изменения тарифного плана;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подписок и покупок;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интернет-статистику по логину;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статистику вызовов </w:t>
      </w:r>
      <w:r w:rsidRPr="00523E20">
        <w:rPr>
          <w:rFonts w:ascii="Courier New" w:hAnsi="Courier New" w:cs="Courier New"/>
          <w:sz w:val="24"/>
          <w:szCs w:val="24"/>
          <w:lang w:val="en-US"/>
        </w:rPr>
        <w:t>VoIP</w:t>
      </w:r>
      <w:r w:rsidRPr="00523E20"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историю блокировки/разблокировки услуг;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историю выделения </w:t>
      </w:r>
      <w:r w:rsidRPr="00523E20">
        <w:rPr>
          <w:rFonts w:ascii="Courier New" w:hAnsi="Courier New" w:cs="Courier New"/>
          <w:sz w:val="24"/>
          <w:szCs w:val="24"/>
          <w:lang w:val="en-US"/>
        </w:rPr>
        <w:t>IP</w:t>
      </w:r>
      <w:r w:rsidRPr="00523E20">
        <w:rPr>
          <w:rFonts w:ascii="Courier New" w:hAnsi="Courier New" w:cs="Courier New"/>
          <w:sz w:val="24"/>
          <w:szCs w:val="24"/>
        </w:rPr>
        <w:t>адреса;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правильность соединения устройств со слов Абонента;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наличие электрического питания устройств, используемых в оказании Услуги, со слов Абонента;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световую индикацию на устройствах, используемых в процессе оказания Услуги, со слов Абонента и с помощью специализированного ПО </w:t>
      </w:r>
      <w:r w:rsidR="009C687E">
        <w:rPr>
          <w:rFonts w:ascii="Courier New" w:hAnsi="Courier New" w:cs="Courier New"/>
          <w:sz w:val="24"/>
          <w:szCs w:val="24"/>
        </w:rPr>
        <w:t>Заказчика</w:t>
      </w:r>
      <w:r w:rsidRPr="00523E20">
        <w:rPr>
          <w:rFonts w:ascii="Courier New" w:hAnsi="Courier New" w:cs="Courier New"/>
          <w:sz w:val="24"/>
          <w:szCs w:val="24"/>
        </w:rPr>
        <w:t>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правильность настроек устройств, используемых в процессе оказания Услуги, со слов Абонента и с помощью специализированного ПО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 xml:space="preserve">данные </w:t>
      </w:r>
      <w:r>
        <w:rPr>
          <w:rFonts w:ascii="Courier New" w:hAnsi="Courier New" w:cs="Courier New"/>
          <w:sz w:val="24"/>
          <w:szCs w:val="24"/>
        </w:rPr>
        <w:t>вторичных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параметров</w:t>
      </w:r>
      <w:r w:rsidRPr="00AD4982">
        <w:rPr>
          <w:rFonts w:ascii="Courier New" w:hAnsi="Courier New" w:cs="Courier New"/>
          <w:sz w:val="24"/>
          <w:szCs w:val="24"/>
        </w:rPr>
        <w:t xml:space="preserve"> абонентской линии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детализацию порта на </w:t>
      </w:r>
      <w:proofErr w:type="spellStart"/>
      <w:r w:rsidRPr="00AD4982">
        <w:rPr>
          <w:rFonts w:ascii="Courier New" w:hAnsi="Courier New" w:cs="Courier New"/>
          <w:sz w:val="24"/>
          <w:szCs w:val="24"/>
          <w:lang w:val="en-US"/>
        </w:rPr>
        <w:t>Dslam</w:t>
      </w:r>
      <w:proofErr w:type="spellEnd"/>
      <w:r w:rsidRPr="00AD4982">
        <w:rPr>
          <w:rFonts w:ascii="Courier New" w:hAnsi="Courier New" w:cs="Courier New"/>
          <w:sz w:val="24"/>
          <w:szCs w:val="24"/>
        </w:rPr>
        <w:t>/коммутатор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AD4982">
        <w:rPr>
          <w:rFonts w:ascii="Courier New" w:hAnsi="Courier New" w:cs="Courier New"/>
          <w:sz w:val="24"/>
          <w:szCs w:val="24"/>
        </w:rPr>
        <w:t>профиль/модуляцию на порту ADSL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наличие ошибок на порту;</w:t>
      </w:r>
    </w:p>
    <w:p w:rsidR="006073AB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дополнительные настройки на порту </w:t>
      </w:r>
      <w:r>
        <w:rPr>
          <w:rFonts w:ascii="Courier New" w:hAnsi="Courier New" w:cs="Courier New"/>
          <w:sz w:val="24"/>
          <w:szCs w:val="24"/>
          <w:lang w:val="en-US"/>
        </w:rPr>
        <w:t>Ethernet</w:t>
      </w:r>
      <w:r>
        <w:rPr>
          <w:rFonts w:ascii="Courier New" w:hAnsi="Courier New" w:cs="Courier New"/>
          <w:sz w:val="24"/>
          <w:szCs w:val="24"/>
        </w:rPr>
        <w:t>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возможность перезагрузки порта;</w:t>
      </w:r>
    </w:p>
    <w:p w:rsidR="006073AB" w:rsidRPr="00AD4982" w:rsidRDefault="006073AB" w:rsidP="00931822">
      <w:pPr>
        <w:pStyle w:val="af8"/>
        <w:numPr>
          <w:ilvl w:val="2"/>
          <w:numId w:val="5"/>
        </w:numPr>
        <w:ind w:left="0" w:firstLine="851"/>
        <w:rPr>
          <w:rFonts w:ascii="Courier New" w:hAnsi="Courier New" w:cs="Courier New"/>
          <w:sz w:val="24"/>
          <w:szCs w:val="24"/>
        </w:rPr>
      </w:pPr>
      <w:r w:rsidRPr="00AD4982">
        <w:rPr>
          <w:rFonts w:ascii="Courier New" w:hAnsi="Courier New" w:cs="Courier New"/>
          <w:sz w:val="24"/>
          <w:szCs w:val="24"/>
        </w:rPr>
        <w:t>доступ к оборудованию ШПД (</w:t>
      </w:r>
      <w:proofErr w:type="spellStart"/>
      <w:r w:rsidRPr="00AD4982">
        <w:rPr>
          <w:rFonts w:ascii="Courier New" w:hAnsi="Courier New" w:cs="Courier New"/>
          <w:sz w:val="24"/>
          <w:szCs w:val="24"/>
          <w:lang w:val="en-US"/>
        </w:rPr>
        <w:t>Dslam</w:t>
      </w:r>
      <w:proofErr w:type="spellEnd"/>
      <w:r w:rsidRPr="00AD4982">
        <w:rPr>
          <w:rFonts w:ascii="Courier New" w:hAnsi="Courier New" w:cs="Courier New"/>
          <w:sz w:val="24"/>
          <w:szCs w:val="24"/>
        </w:rPr>
        <w:t>/коммутатор)</w:t>
      </w:r>
      <w:r w:rsidRPr="00AD4982">
        <w:rPr>
          <w:rFonts w:ascii="Courier New" w:hAnsi="Courier New" w:cs="Courier New"/>
          <w:bCs/>
          <w:sz w:val="24"/>
          <w:szCs w:val="24"/>
        </w:rPr>
        <w:t xml:space="preserve"> в соответствующих АРМ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 w:rsidRPr="00AD4982">
        <w:rPr>
          <w:rFonts w:ascii="Courier New" w:hAnsi="Courier New" w:cs="Courier New"/>
          <w:sz w:val="24"/>
          <w:szCs w:val="24"/>
        </w:rPr>
        <w:t xml:space="preserve">. </w:t>
      </w:r>
    </w:p>
    <w:p w:rsidR="006073AB" w:rsidRPr="00523E20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Устанавливает причину плохого качества работы услуг, при наличии технической возможности устраняет проблему</w:t>
      </w:r>
      <w:r>
        <w:rPr>
          <w:rFonts w:ascii="Courier New" w:hAnsi="Courier New" w:cs="Courier New"/>
          <w:sz w:val="24"/>
          <w:szCs w:val="24"/>
        </w:rPr>
        <w:t xml:space="preserve"> или регистрирует </w:t>
      </w:r>
      <w:r>
        <w:rPr>
          <w:rFonts w:ascii="Courier New" w:hAnsi="Courier New" w:cs="Courier New"/>
          <w:bCs/>
          <w:sz w:val="24"/>
          <w:szCs w:val="24"/>
        </w:rPr>
        <w:t xml:space="preserve">заявку на устранение неисправности, препятствующей предоставлению услуг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 xml:space="preserve"> в соответствующих АРМ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 xml:space="preserve">Проводит настройку оборудования Абонента в режиме </w:t>
      </w:r>
      <w:proofErr w:type="gramStart"/>
      <w:r w:rsidRPr="00523E20">
        <w:rPr>
          <w:rFonts w:ascii="Courier New" w:hAnsi="Courier New" w:cs="Courier New"/>
          <w:sz w:val="24"/>
          <w:szCs w:val="24"/>
        </w:rPr>
        <w:t>он-</w:t>
      </w:r>
      <w:proofErr w:type="spellStart"/>
      <w:r w:rsidRPr="00523E20">
        <w:rPr>
          <w:rFonts w:ascii="Courier New" w:hAnsi="Courier New" w:cs="Courier New"/>
          <w:sz w:val="24"/>
          <w:szCs w:val="24"/>
        </w:rPr>
        <w:lastRenderedPageBreak/>
        <w:t>лайн</w:t>
      </w:r>
      <w:proofErr w:type="spellEnd"/>
      <w:proofErr w:type="gramEnd"/>
      <w:r w:rsidRPr="00523E20">
        <w:rPr>
          <w:rFonts w:ascii="Courier New" w:hAnsi="Courier New" w:cs="Courier New"/>
          <w:sz w:val="24"/>
          <w:szCs w:val="24"/>
        </w:rPr>
        <w:t>, при наличии</w:t>
      </w:r>
      <w:r>
        <w:rPr>
          <w:rFonts w:ascii="Courier New" w:hAnsi="Courier New" w:cs="Courier New"/>
          <w:sz w:val="24"/>
          <w:szCs w:val="24"/>
        </w:rPr>
        <w:t xml:space="preserve"> данных.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Обслуживает обращения Абонентов, поступившие на голосовой ящи</w:t>
      </w:r>
      <w:r>
        <w:rPr>
          <w:rFonts w:ascii="Courier New" w:hAnsi="Courier New" w:cs="Courier New"/>
          <w:sz w:val="24"/>
          <w:szCs w:val="24"/>
        </w:rPr>
        <w:t>к (используемый в структуре IVR).</w:t>
      </w:r>
    </w:p>
    <w:p w:rsidR="006073AB" w:rsidRPr="00573DAE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При увеличении нагрузки выявляет однотип</w:t>
      </w:r>
      <w:r>
        <w:rPr>
          <w:rFonts w:ascii="Courier New" w:hAnsi="Courier New" w:cs="Courier New"/>
          <w:sz w:val="24"/>
          <w:szCs w:val="24"/>
        </w:rPr>
        <w:t xml:space="preserve">ные проблемы, </w:t>
      </w:r>
      <w:r>
        <w:rPr>
          <w:rFonts w:ascii="Courier New" w:hAnsi="Courier New" w:cs="Courier New"/>
          <w:bCs/>
          <w:sz w:val="24"/>
          <w:szCs w:val="24"/>
        </w:rPr>
        <w:t xml:space="preserve">передает информацию </w:t>
      </w:r>
      <w:r w:rsidRPr="006921DF">
        <w:rPr>
          <w:rFonts w:ascii="Courier New" w:hAnsi="Courier New" w:cs="Courier New"/>
          <w:bCs/>
          <w:sz w:val="24"/>
          <w:szCs w:val="24"/>
        </w:rPr>
        <w:t xml:space="preserve">в технические службы </w:t>
      </w:r>
      <w:r w:rsidR="009C687E">
        <w:rPr>
          <w:rFonts w:ascii="Courier New" w:hAnsi="Courier New" w:cs="Courier New"/>
          <w:bCs/>
          <w:sz w:val="24"/>
          <w:szCs w:val="24"/>
        </w:rPr>
        <w:t>Заказчика</w:t>
      </w:r>
      <w:r>
        <w:rPr>
          <w:rFonts w:ascii="Courier New" w:hAnsi="Courier New" w:cs="Courier New"/>
          <w:bCs/>
          <w:sz w:val="24"/>
          <w:szCs w:val="24"/>
        </w:rPr>
        <w:t xml:space="preserve"> </w:t>
      </w:r>
      <w:r w:rsidRPr="006921DF">
        <w:rPr>
          <w:rFonts w:ascii="Courier New" w:hAnsi="Courier New" w:cs="Courier New"/>
          <w:bCs/>
          <w:sz w:val="24"/>
          <w:szCs w:val="24"/>
        </w:rPr>
        <w:t>путем ре</w:t>
      </w:r>
      <w:r>
        <w:rPr>
          <w:rFonts w:ascii="Courier New" w:hAnsi="Courier New" w:cs="Courier New"/>
          <w:bCs/>
          <w:sz w:val="24"/>
          <w:szCs w:val="24"/>
        </w:rPr>
        <w:t>гистрации в соответствующих АРМ</w:t>
      </w:r>
      <w:r>
        <w:rPr>
          <w:rFonts w:ascii="Courier New" w:hAnsi="Courier New" w:cs="Courier New"/>
          <w:sz w:val="24"/>
          <w:szCs w:val="24"/>
        </w:rPr>
        <w:t>.</w:t>
      </w:r>
    </w:p>
    <w:p w:rsidR="006073AB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bCs/>
          <w:sz w:val="24"/>
          <w:szCs w:val="24"/>
        </w:rPr>
        <w:t>Уведомляет абонента о наличии массовых проблем.</w:t>
      </w:r>
    </w:p>
    <w:p w:rsidR="006073AB" w:rsidRDefault="009C687E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>Исполнитель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вправе внести изменения в структуру голосового меню, по согласованию с </w:t>
      </w:r>
      <w:r>
        <w:rPr>
          <w:rFonts w:ascii="Courier New" w:hAnsi="Courier New" w:cs="Courier New"/>
          <w:bCs/>
          <w:sz w:val="24"/>
          <w:szCs w:val="24"/>
        </w:rPr>
        <w:t>Заказчиком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>, инициировав такие изменения не менее чем за 5 рабочих дней до предполагаемой даты применения таких изменений при осуществлении Информационно-технической</w:t>
      </w:r>
      <w:r w:rsidR="006073AB" w:rsidRPr="00956D37">
        <w:rPr>
          <w:rFonts w:ascii="Courier New" w:hAnsi="Courier New" w:cs="Courier New"/>
          <w:bCs/>
          <w:sz w:val="24"/>
          <w:szCs w:val="24"/>
        </w:rPr>
        <w:t xml:space="preserve"> 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>поддержки; при возникновении массовых обращений и других ситуаций, требующих оперативного изменения информации в структур</w:t>
      </w:r>
      <w:r>
        <w:rPr>
          <w:rFonts w:ascii="Courier New" w:hAnsi="Courier New" w:cs="Courier New"/>
          <w:bCs/>
          <w:sz w:val="24"/>
          <w:szCs w:val="24"/>
        </w:rPr>
        <w:t>е голосового меню Исполнитель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вправе самостоятельно внести данные изменения по согласованию с </w:t>
      </w:r>
      <w:r>
        <w:rPr>
          <w:rFonts w:ascii="Courier New" w:hAnsi="Courier New" w:cs="Courier New"/>
          <w:bCs/>
          <w:sz w:val="24"/>
          <w:szCs w:val="24"/>
        </w:rPr>
        <w:t>Заказчиком</w:t>
      </w:r>
      <w:r w:rsidR="006073AB" w:rsidRPr="00523E20">
        <w:rPr>
          <w:rFonts w:ascii="Courier New" w:hAnsi="Courier New" w:cs="Courier New"/>
          <w:bCs/>
          <w:sz w:val="24"/>
          <w:szCs w:val="24"/>
        </w:rPr>
        <w:t xml:space="preserve"> посредством электронной почты в течение 10 минут с момента инициации изменений.</w:t>
      </w:r>
    </w:p>
    <w:p w:rsidR="006073AB" w:rsidRPr="00523E20" w:rsidRDefault="006073AB" w:rsidP="00931822">
      <w:pPr>
        <w:pStyle w:val="af8"/>
        <w:numPr>
          <w:ilvl w:val="2"/>
          <w:numId w:val="4"/>
        </w:numPr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523E20">
        <w:rPr>
          <w:rFonts w:ascii="Courier New" w:hAnsi="Courier New" w:cs="Courier New"/>
          <w:sz w:val="24"/>
          <w:szCs w:val="24"/>
        </w:rPr>
        <w:t>В случае изменения перечня услуг, оказываемых информационно-технической поддержкой, изменения фиксируются</w:t>
      </w:r>
      <w:r w:rsidRPr="00956D37">
        <w:rPr>
          <w:rFonts w:ascii="Courier New" w:hAnsi="Courier New" w:cs="Courier New"/>
          <w:sz w:val="24"/>
          <w:szCs w:val="24"/>
        </w:rPr>
        <w:t xml:space="preserve"> </w:t>
      </w:r>
      <w:r w:rsidRPr="00523E20">
        <w:rPr>
          <w:rFonts w:ascii="Courier New" w:hAnsi="Courier New" w:cs="Courier New"/>
          <w:sz w:val="24"/>
          <w:szCs w:val="24"/>
        </w:rPr>
        <w:t>в Документированной процедуре с соответствующим изменением прогноза по ФВО.</w:t>
      </w:r>
    </w:p>
    <w:p w:rsidR="009737EC" w:rsidRPr="00046D61" w:rsidRDefault="00C959AA" w:rsidP="00931822">
      <w:pPr>
        <w:pStyle w:val="af8"/>
        <w:numPr>
          <w:ilvl w:val="0"/>
          <w:numId w:val="3"/>
        </w:numPr>
        <w:spacing w:before="60"/>
        <w:ind w:left="0" w:firstLine="709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t>Перечень информационных ресурсов структурного подразделения Заказчика, доступ к которым предоставляется Исполнителю: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4111"/>
      </w:tblGrid>
      <w:tr w:rsidR="00AA66CC" w:rsidRPr="00046D61" w:rsidTr="00AA66CC">
        <w:trPr>
          <w:trHeight w:val="1028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hanging="284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№</w:t>
            </w:r>
            <w:r w:rsidRPr="00046D61">
              <w:rPr>
                <w:rFonts w:ascii="Courier New" w:hAnsi="Courier New" w:cs="Courier New"/>
                <w:b/>
                <w:i/>
              </w:rPr>
              <w:br/>
              <w:t>п/п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8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Наименование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 xml:space="preserve">Режим доступа </w:t>
            </w:r>
            <w:r w:rsidRPr="00046D61">
              <w:rPr>
                <w:rFonts w:ascii="Courier New" w:hAnsi="Courier New" w:cs="Courier New"/>
                <w:b/>
                <w:i/>
              </w:rPr>
              <w:br/>
              <w:t>(круглосуточно, часы, дни)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b/>
                <w:i/>
              </w:rPr>
            </w:pPr>
            <w:r w:rsidRPr="00046D61">
              <w:rPr>
                <w:rFonts w:ascii="Courier New" w:hAnsi="Courier New" w:cs="Courier New"/>
                <w:b/>
                <w:i/>
              </w:rPr>
              <w:t>1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AgentDesktop</w:t>
            </w:r>
            <w:proofErr w:type="spellEnd"/>
            <w:r w:rsidR="004D3E1C" w:rsidRPr="00046D61">
              <w:rPr>
                <w:rFonts w:ascii="Courier New" w:hAnsi="Courier New" w:cs="Courier New"/>
              </w:rPr>
              <w:t xml:space="preserve"> (</w:t>
            </w:r>
            <w:r w:rsidR="00890BAE" w:rsidRPr="00046D61">
              <w:rPr>
                <w:rFonts w:ascii="Courier New" w:hAnsi="Courier New" w:cs="Courier New"/>
              </w:rPr>
              <w:t xml:space="preserve">роли: </w:t>
            </w:r>
            <w:r w:rsidR="004D3E1C" w:rsidRPr="00046D61">
              <w:rPr>
                <w:rFonts w:ascii="Courier New" w:hAnsi="Courier New" w:cs="Courier New"/>
              </w:rPr>
              <w:t>агент/супервизор)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2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HP</w:t>
            </w:r>
            <w:r w:rsidRPr="00046D61">
              <w:rPr>
                <w:rFonts w:ascii="Courier New" w:hAnsi="Courier New" w:cs="Courier New"/>
              </w:rPr>
              <w:t xml:space="preserve"> </w:t>
            </w:r>
            <w:r w:rsidRPr="00046D61">
              <w:rPr>
                <w:rFonts w:ascii="Courier New" w:hAnsi="Courier New" w:cs="Courier New"/>
                <w:lang w:val="en-US"/>
              </w:rPr>
              <w:t>Service</w:t>
            </w:r>
            <w:r w:rsidRPr="00046D61">
              <w:rPr>
                <w:rFonts w:ascii="Courier New" w:hAnsi="Courier New" w:cs="Courier New"/>
              </w:rPr>
              <w:t xml:space="preserve"> </w:t>
            </w:r>
            <w:r w:rsidRPr="00046D61">
              <w:rPr>
                <w:rFonts w:ascii="Courier New" w:hAnsi="Courier New" w:cs="Courier New"/>
                <w:lang w:val="en-US"/>
              </w:rPr>
              <w:t>Manager</w:t>
            </w:r>
            <w:r w:rsidR="00890BAE" w:rsidRPr="00046D61">
              <w:rPr>
                <w:rFonts w:ascii="Courier New" w:hAnsi="Courier New" w:cs="Courier New"/>
              </w:rPr>
              <w:t xml:space="preserve"> (роли: исполнитель, куратор группы)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hanging="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3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АСР «Старт» (</w:t>
            </w:r>
            <w:r w:rsidR="00890BAE" w:rsidRPr="00046D61">
              <w:rPr>
                <w:rFonts w:ascii="Courier New" w:hAnsi="Courier New" w:cs="Courier New"/>
              </w:rPr>
              <w:t>модули: Справка-расчет, Заявление, К</w:t>
            </w:r>
            <w:r w:rsidR="005C65A4" w:rsidRPr="00046D61">
              <w:rPr>
                <w:rFonts w:ascii="Courier New" w:hAnsi="Courier New" w:cs="Courier New"/>
              </w:rPr>
              <w:t>онтроль за движе</w:t>
            </w:r>
            <w:bookmarkStart w:id="2" w:name="_GoBack"/>
            <w:bookmarkEnd w:id="2"/>
            <w:r w:rsidR="005C65A4" w:rsidRPr="00046D61">
              <w:rPr>
                <w:rFonts w:ascii="Courier New" w:hAnsi="Courier New" w:cs="Courier New"/>
              </w:rPr>
              <w:t>нием</w:t>
            </w:r>
            <w:r w:rsidR="004D3E1C" w:rsidRPr="00046D61">
              <w:rPr>
                <w:rFonts w:ascii="Courier New" w:hAnsi="Courier New" w:cs="Courier New"/>
              </w:rPr>
              <w:t xml:space="preserve"> документов</w:t>
            </w:r>
            <w:r w:rsidRPr="00046D61">
              <w:rPr>
                <w:rFonts w:ascii="Courier New" w:hAnsi="Courier New" w:cs="Courier New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4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Кабинет сменного инженера (</w:t>
            </w:r>
            <w:r w:rsidR="00890BAE" w:rsidRPr="00046D61">
              <w:rPr>
                <w:rFonts w:ascii="Courier New" w:hAnsi="Courier New" w:cs="Courier New"/>
              </w:rPr>
              <w:t xml:space="preserve">роли: оператор 1 ЛТП, </w:t>
            </w:r>
            <w:r w:rsidR="009A11C3" w:rsidRPr="00046D61">
              <w:rPr>
                <w:rFonts w:ascii="Courier New" w:hAnsi="Courier New" w:cs="Courier New"/>
              </w:rPr>
              <w:t>сменные</w:t>
            </w:r>
            <w:r w:rsidR="00890BAE" w:rsidRPr="00046D61">
              <w:rPr>
                <w:rFonts w:ascii="Courier New" w:hAnsi="Courier New" w:cs="Courier New"/>
              </w:rPr>
              <w:t xml:space="preserve"> инженер</w:t>
            </w:r>
            <w:r w:rsidR="009A11C3" w:rsidRPr="00046D61">
              <w:rPr>
                <w:rFonts w:ascii="Courier New" w:hAnsi="Courier New" w:cs="Courier New"/>
              </w:rPr>
              <w:t>ы</w:t>
            </w:r>
            <w:r w:rsidR="00920DDE" w:rsidRPr="00046D61">
              <w:rPr>
                <w:rFonts w:ascii="Courier New" w:hAnsi="Courier New" w:cs="Courier New"/>
              </w:rPr>
              <w:t xml:space="preserve"> КЦ</w:t>
            </w:r>
            <w:r w:rsidRPr="00046D61">
              <w:rPr>
                <w:rFonts w:ascii="Courier New" w:hAnsi="Courier New" w:cs="Courier New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5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BISPlus</w:t>
            </w:r>
            <w:proofErr w:type="spellEnd"/>
            <w:r w:rsidR="004D3E1C" w:rsidRPr="00046D61">
              <w:rPr>
                <w:rFonts w:ascii="Courier New" w:hAnsi="Courier New" w:cs="Courier New"/>
              </w:rPr>
              <w:t xml:space="preserve"> (для супервизоров)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a"/>
              <w:spacing w:after="240"/>
              <w:ind w:left="-109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6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proofErr w:type="spellStart"/>
            <w:r w:rsidRPr="00046D61">
              <w:rPr>
                <w:rFonts w:ascii="Courier New" w:hAnsi="Courier New" w:cs="Courier New"/>
                <w:lang w:val="en-US"/>
              </w:rPr>
              <w:t>BillMaster</w:t>
            </w:r>
            <w:proofErr w:type="spellEnd"/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7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База знаний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8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bCs/>
              </w:rPr>
              <w:t>Дилерский</w:t>
            </w:r>
            <w:r w:rsidR="00667049" w:rsidRPr="00046D61">
              <w:rPr>
                <w:rFonts w:ascii="Courier New" w:hAnsi="Courier New" w:cs="Courier New"/>
                <w:bCs/>
                <w:lang w:val="en-US"/>
              </w:rPr>
              <w:t xml:space="preserve"> </w:t>
            </w:r>
            <w:r w:rsidRPr="00046D61">
              <w:rPr>
                <w:rFonts w:ascii="Courier New" w:hAnsi="Courier New" w:cs="Courier New"/>
                <w:bCs/>
              </w:rPr>
              <w:t>портал</w:t>
            </w:r>
            <w:r w:rsidRPr="00046D61">
              <w:rPr>
                <w:rFonts w:ascii="Courier New" w:hAnsi="Courier New" w:cs="Courier New"/>
                <w:bCs/>
                <w:lang w:val="en-US"/>
              </w:rPr>
              <w:t xml:space="preserve"> (btdiler.ru/</w:t>
            </w:r>
            <w:proofErr w:type="spellStart"/>
            <w:r w:rsidRPr="00046D61">
              <w:rPr>
                <w:rFonts w:ascii="Courier New" w:hAnsi="Courier New" w:cs="Courier New"/>
                <w:bCs/>
                <w:lang w:val="en-US"/>
              </w:rPr>
              <w:t>info.php</w:t>
            </w:r>
            <w:proofErr w:type="spellEnd"/>
            <w:r w:rsidRPr="00046D61">
              <w:rPr>
                <w:rFonts w:ascii="Courier New" w:hAnsi="Courier New" w:cs="Courier New"/>
                <w:bCs/>
                <w:lang w:val="en-US"/>
              </w:rPr>
              <w:t>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9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>Тесты и инструктажи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  <w:lang w:val="en-US"/>
              </w:rPr>
              <w:t>10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 xml:space="preserve">Статистика </w:t>
            </w:r>
            <w:r w:rsidRPr="00046D61">
              <w:rPr>
                <w:rFonts w:ascii="Courier New" w:hAnsi="Courier New" w:cs="Courier New"/>
                <w:lang w:val="en-US"/>
              </w:rPr>
              <w:t>UCCE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  <w:lang w:val="en-US"/>
              </w:rPr>
            </w:pPr>
            <w:r w:rsidRPr="00046D61">
              <w:rPr>
                <w:rFonts w:ascii="Courier New" w:hAnsi="Courier New" w:cs="Courier New"/>
              </w:rPr>
              <w:t>1</w:t>
            </w:r>
            <w:r w:rsidRPr="00046D61">
              <w:rPr>
                <w:rFonts w:ascii="Courier New" w:hAnsi="Courier New" w:cs="Courier New"/>
                <w:lang w:val="en-US"/>
              </w:rPr>
              <w:t>1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  <w:bCs/>
              </w:rPr>
            </w:pPr>
            <w:r w:rsidRPr="00046D61">
              <w:rPr>
                <w:rFonts w:ascii="Courier New" w:hAnsi="Courier New" w:cs="Courier New"/>
              </w:rPr>
              <w:t>Папки сетевого обмена (Учеба, ИТР)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  <w:tr w:rsidR="00AA66CC" w:rsidRPr="00046D61" w:rsidTr="00AA66CC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AA66CC" w:rsidP="00AA66CC">
            <w:pPr>
              <w:pStyle w:val="aff"/>
              <w:ind w:firstLine="0"/>
              <w:jc w:val="center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12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6CC" w:rsidRPr="00046D61" w:rsidRDefault="00CF77C9" w:rsidP="00AA66CC">
            <w:pPr>
              <w:pStyle w:val="aff"/>
              <w:ind w:left="376" w:firstLine="0"/>
              <w:jc w:val="left"/>
              <w:rPr>
                <w:rFonts w:ascii="Courier New" w:hAnsi="Courier New" w:cs="Courier New"/>
              </w:rPr>
            </w:pPr>
            <w:r w:rsidRPr="00046D61">
              <w:rPr>
                <w:rFonts w:ascii="Courier New" w:hAnsi="Courier New" w:cs="Courier New"/>
              </w:rPr>
              <w:t>Папка редактирования Базы знаний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66CC" w:rsidRPr="00046D61" w:rsidRDefault="00AA66CC" w:rsidP="004356D8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Круглосуточно</w:t>
            </w:r>
          </w:p>
        </w:tc>
      </w:tr>
    </w:tbl>
    <w:p w:rsidR="000B6409" w:rsidRPr="00046D61" w:rsidRDefault="000B6409" w:rsidP="000B6409">
      <w:pPr>
        <w:pStyle w:val="af8"/>
        <w:tabs>
          <w:tab w:val="left" w:pos="1276"/>
        </w:tabs>
        <w:rPr>
          <w:rFonts w:ascii="Courier New" w:hAnsi="Courier New" w:cs="Courier New"/>
          <w:b/>
          <w:i/>
          <w:sz w:val="24"/>
          <w:szCs w:val="24"/>
        </w:rPr>
      </w:pPr>
    </w:p>
    <w:p w:rsidR="00B2392C" w:rsidRPr="00046D61" w:rsidRDefault="00DE5545" w:rsidP="00931822">
      <w:pPr>
        <w:pStyle w:val="af8"/>
        <w:numPr>
          <w:ilvl w:val="0"/>
          <w:numId w:val="3"/>
        </w:numPr>
        <w:tabs>
          <w:tab w:val="left" w:pos="1276"/>
        </w:tabs>
        <w:ind w:left="0" w:firstLine="720"/>
        <w:rPr>
          <w:rFonts w:ascii="Courier New" w:hAnsi="Courier New" w:cs="Courier New"/>
          <w:b/>
          <w:i/>
          <w:sz w:val="24"/>
          <w:szCs w:val="24"/>
        </w:rPr>
      </w:pPr>
      <w:r w:rsidRPr="00046D61">
        <w:rPr>
          <w:rFonts w:ascii="Courier New" w:hAnsi="Courier New" w:cs="Courier New"/>
          <w:b/>
          <w:i/>
          <w:sz w:val="24"/>
          <w:szCs w:val="24"/>
        </w:rPr>
        <w:lastRenderedPageBreak/>
        <w:t>П</w:t>
      </w:r>
      <w:r w:rsidR="00C63C99" w:rsidRPr="00046D61">
        <w:rPr>
          <w:rFonts w:ascii="Courier New" w:hAnsi="Courier New" w:cs="Courier New"/>
          <w:b/>
          <w:i/>
          <w:sz w:val="24"/>
          <w:szCs w:val="24"/>
        </w:rPr>
        <w:t>орядок обработки обращений</w:t>
      </w:r>
      <w:r w:rsidR="00296726" w:rsidRPr="00046D61">
        <w:rPr>
          <w:rFonts w:ascii="Courier New" w:hAnsi="Courier New" w:cs="Courier New"/>
          <w:b/>
          <w:i/>
          <w:sz w:val="24"/>
          <w:szCs w:val="24"/>
        </w:rPr>
        <w:t xml:space="preserve">, поступивших по </w:t>
      </w:r>
      <w:r w:rsidR="00F729E8" w:rsidRPr="00046D61">
        <w:rPr>
          <w:rFonts w:ascii="Courier New" w:hAnsi="Courier New" w:cs="Courier New"/>
          <w:b/>
          <w:i/>
          <w:sz w:val="24"/>
          <w:szCs w:val="24"/>
        </w:rPr>
        <w:t>электронным каналам</w:t>
      </w:r>
      <w:r w:rsidR="00C63C99" w:rsidRPr="00046D61">
        <w:rPr>
          <w:rFonts w:ascii="Courier New" w:hAnsi="Courier New" w:cs="Courier New"/>
          <w:b/>
          <w:i/>
          <w:sz w:val="24"/>
          <w:szCs w:val="24"/>
        </w:rPr>
        <w:t>.</w:t>
      </w:r>
    </w:p>
    <w:p w:rsidR="00B2392C" w:rsidRPr="00046D61" w:rsidRDefault="002E7067" w:rsidP="00296726">
      <w:pPr>
        <w:pStyle w:val="af8"/>
        <w:ind w:left="0"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Инструкция по обработке обращений</w:t>
      </w:r>
      <w:r w:rsidR="00296726" w:rsidRPr="00046D61">
        <w:rPr>
          <w:rFonts w:ascii="Courier New" w:hAnsi="Courier New" w:cs="Courier New"/>
          <w:sz w:val="24"/>
          <w:szCs w:val="24"/>
        </w:rPr>
        <w:t>,</w:t>
      </w:r>
      <w:r w:rsidR="00667049" w:rsidRPr="00046D61">
        <w:rPr>
          <w:rFonts w:ascii="Courier New" w:hAnsi="Courier New" w:cs="Courier New"/>
          <w:sz w:val="24"/>
          <w:szCs w:val="24"/>
        </w:rPr>
        <w:t xml:space="preserve"> </w:t>
      </w:r>
      <w:r w:rsidR="00296726" w:rsidRPr="00046D61">
        <w:rPr>
          <w:rFonts w:ascii="Courier New" w:hAnsi="Courier New" w:cs="Courier New"/>
          <w:sz w:val="24"/>
          <w:szCs w:val="24"/>
        </w:rPr>
        <w:t xml:space="preserve">поступивших по </w:t>
      </w:r>
      <w:r w:rsidR="00F729E8" w:rsidRPr="00046D61">
        <w:rPr>
          <w:rFonts w:ascii="Courier New" w:hAnsi="Courier New" w:cs="Courier New"/>
          <w:sz w:val="24"/>
          <w:szCs w:val="24"/>
        </w:rPr>
        <w:t>электронным каналам</w:t>
      </w:r>
      <w:r w:rsidRPr="00046D61">
        <w:rPr>
          <w:rFonts w:ascii="Courier New" w:hAnsi="Courier New" w:cs="Courier New"/>
          <w:sz w:val="24"/>
          <w:szCs w:val="24"/>
        </w:rPr>
        <w:t>:</w:t>
      </w:r>
    </w:p>
    <w:p w:rsidR="00296726" w:rsidRPr="00046D61" w:rsidRDefault="002E7067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 поступлении </w:t>
      </w:r>
      <w:r w:rsidR="00296726" w:rsidRPr="00046D61">
        <w:rPr>
          <w:rFonts w:ascii="Courier New" w:hAnsi="Courier New" w:cs="Courier New"/>
          <w:sz w:val="24"/>
          <w:szCs w:val="24"/>
        </w:rPr>
        <w:t>обращения</w:t>
      </w:r>
      <w:r w:rsidRPr="00046D61">
        <w:rPr>
          <w:rFonts w:ascii="Courier New" w:hAnsi="Courier New" w:cs="Courier New"/>
          <w:sz w:val="24"/>
          <w:szCs w:val="24"/>
        </w:rPr>
        <w:t xml:space="preserve"> оператор </w:t>
      </w:r>
      <w:r w:rsidR="00296726" w:rsidRPr="00046D61">
        <w:rPr>
          <w:rFonts w:ascii="Courier New" w:hAnsi="Courier New" w:cs="Courier New"/>
          <w:sz w:val="24"/>
          <w:szCs w:val="24"/>
        </w:rPr>
        <w:t>информационно-технической поддержки должен ознакомиться с информацией, провести анализ полноты информации, идентификацию абонента (если требуется)</w:t>
      </w:r>
      <w:r w:rsidRPr="00046D61">
        <w:rPr>
          <w:rFonts w:ascii="Courier New" w:hAnsi="Courier New" w:cs="Courier New"/>
          <w:sz w:val="24"/>
          <w:szCs w:val="24"/>
        </w:rPr>
        <w:t>.</w:t>
      </w:r>
    </w:p>
    <w:p w:rsidR="00861BCC" w:rsidRPr="00046D61" w:rsidRDefault="00861BCC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Если информации, указанной абонентом в </w:t>
      </w:r>
      <w:r w:rsidR="001612F4" w:rsidRPr="00046D61">
        <w:rPr>
          <w:rFonts w:ascii="Courier New" w:hAnsi="Courier New" w:cs="Courier New"/>
          <w:sz w:val="24"/>
          <w:szCs w:val="24"/>
        </w:rPr>
        <w:t>обращении, недостаточно</w:t>
      </w:r>
      <w:r w:rsidRPr="00046D61">
        <w:rPr>
          <w:rFonts w:ascii="Courier New" w:hAnsi="Courier New" w:cs="Courier New"/>
          <w:sz w:val="24"/>
          <w:szCs w:val="24"/>
        </w:rPr>
        <w:t>, необходимо инициировать связь с Абонентом для получения недостающей информации.</w:t>
      </w:r>
    </w:p>
    <w:p w:rsidR="00B2392C" w:rsidRPr="00046D61" w:rsidRDefault="00296726" w:rsidP="00931822">
      <w:pPr>
        <w:pStyle w:val="af8"/>
        <w:numPr>
          <w:ilvl w:val="1"/>
          <w:numId w:val="19"/>
        </w:numPr>
        <w:ind w:left="360" w:firstLine="34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Е</w:t>
      </w:r>
      <w:r w:rsidR="0086553C" w:rsidRPr="00046D61">
        <w:rPr>
          <w:rFonts w:ascii="Courier New" w:hAnsi="Courier New" w:cs="Courier New"/>
          <w:sz w:val="24"/>
          <w:szCs w:val="24"/>
        </w:rPr>
        <w:t>сли информации достаточно:</w:t>
      </w:r>
    </w:p>
    <w:p w:rsidR="000744A4" w:rsidRPr="00046D61" w:rsidRDefault="0086553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при возможности решения обращения без его дальнейшей эскалации направляет абоненту ответ, содержащий всю необходимую информацию, в том числе: инструкции, разъяснения, информацию о наличии задолженности. В соответствующих автоматизированных рабочих местах (далее</w:t>
      </w:r>
      <w:r w:rsidR="00667049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— АРМ) производит действия, необходимые для решения обращения Абонента;</w:t>
      </w:r>
    </w:p>
    <w:p w:rsidR="000744A4" w:rsidRPr="00046D61" w:rsidRDefault="0086553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при отправке ответа Абонентам недопустимо указывать конфиденциальную информацию. К конфиденциальной инф</w:t>
      </w:r>
      <w:r w:rsidR="0099537B" w:rsidRPr="00046D61">
        <w:rPr>
          <w:rFonts w:ascii="Courier New" w:hAnsi="Courier New" w:cs="Courier New"/>
          <w:sz w:val="24"/>
          <w:szCs w:val="24"/>
        </w:rPr>
        <w:t>ормации относятся: баланс, суммы</w:t>
      </w:r>
      <w:r w:rsidRPr="00046D61">
        <w:rPr>
          <w:rFonts w:ascii="Courier New" w:hAnsi="Courier New" w:cs="Courier New"/>
          <w:sz w:val="24"/>
          <w:szCs w:val="24"/>
        </w:rPr>
        <w:t xml:space="preserve"> оплат, суммы начислений, перечень и объемы потребляемых услуг;</w:t>
      </w:r>
    </w:p>
    <w:p w:rsidR="00861BCC" w:rsidRPr="00046D61" w:rsidRDefault="0086553C" w:rsidP="00861BCC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• если реше</w:t>
      </w:r>
      <w:r w:rsidR="0099537B" w:rsidRPr="00046D61">
        <w:rPr>
          <w:rFonts w:ascii="Courier New" w:hAnsi="Courier New" w:cs="Courier New"/>
          <w:sz w:val="24"/>
          <w:szCs w:val="24"/>
        </w:rPr>
        <w:t>ние обращения Абонента связано с</w:t>
      </w:r>
      <w:r w:rsidRPr="00046D61">
        <w:rPr>
          <w:rFonts w:ascii="Courier New" w:hAnsi="Courier New" w:cs="Courier New"/>
          <w:sz w:val="24"/>
          <w:szCs w:val="24"/>
        </w:rPr>
        <w:t xml:space="preserve"> предоставлением конфиденциальной информации, ответ Абоненту должен содержать указание причины обращения Абонента, без указания конфиденциальной информации, а также указание на способы получения дополнительной информации.</w:t>
      </w:r>
    </w:p>
    <w:p w:rsidR="00B2392C" w:rsidRPr="00046D61" w:rsidRDefault="005F4DA3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</w:t>
      </w:r>
      <w:r w:rsidR="00C00DE4" w:rsidRPr="00046D61">
        <w:rPr>
          <w:rFonts w:ascii="Courier New" w:hAnsi="Courier New" w:cs="Courier New"/>
          <w:sz w:val="24"/>
          <w:szCs w:val="24"/>
        </w:rPr>
        <w:t xml:space="preserve"> </w:t>
      </w:r>
      <w:r w:rsidR="0086553C" w:rsidRPr="00046D61">
        <w:rPr>
          <w:rFonts w:ascii="Courier New" w:hAnsi="Courier New" w:cs="Courier New"/>
          <w:sz w:val="24"/>
          <w:szCs w:val="24"/>
        </w:rPr>
        <w:t>невозможности самостоятельного решения обращения</w:t>
      </w:r>
      <w:r w:rsidR="00CF77C9" w:rsidRPr="00046D61">
        <w:rPr>
          <w:rFonts w:ascii="Courier New" w:hAnsi="Courier New" w:cs="Courier New"/>
          <w:sz w:val="24"/>
          <w:szCs w:val="24"/>
        </w:rPr>
        <w:t xml:space="preserve"> эскалирует инцидент на вторую линию поддержки</w:t>
      </w:r>
      <w:r w:rsidR="0086553C" w:rsidRPr="00046D61">
        <w:rPr>
          <w:rFonts w:ascii="Courier New" w:hAnsi="Courier New" w:cs="Courier New"/>
          <w:sz w:val="24"/>
          <w:szCs w:val="24"/>
        </w:rPr>
        <w:t xml:space="preserve"> и отправляет абоненту ответ о регистрации и номере его обращения</w:t>
      </w:r>
      <w:r w:rsidR="00CF77C9" w:rsidRPr="00046D61">
        <w:rPr>
          <w:rFonts w:ascii="Courier New" w:hAnsi="Courier New" w:cs="Courier New"/>
          <w:sz w:val="24"/>
          <w:szCs w:val="24"/>
        </w:rPr>
        <w:t>/инцидента</w:t>
      </w:r>
      <w:r w:rsidR="0086553C" w:rsidRPr="00046D61">
        <w:rPr>
          <w:rFonts w:ascii="Courier New" w:hAnsi="Courier New" w:cs="Courier New"/>
          <w:sz w:val="24"/>
          <w:szCs w:val="24"/>
        </w:rPr>
        <w:t>.</w:t>
      </w:r>
    </w:p>
    <w:p w:rsidR="002B1154" w:rsidRPr="00046D61" w:rsidRDefault="002B1154" w:rsidP="00931822">
      <w:pPr>
        <w:pStyle w:val="af8"/>
        <w:numPr>
          <w:ilvl w:val="1"/>
          <w:numId w:val="19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Обращения должны быть обработаны в контрольные сроки, установленные документированными процедурами</w:t>
      </w:r>
      <w:r w:rsidR="00CF77C9" w:rsidRPr="00046D61">
        <w:rPr>
          <w:rFonts w:ascii="Courier New" w:hAnsi="Courier New" w:cs="Courier New"/>
          <w:sz w:val="24"/>
          <w:szCs w:val="24"/>
        </w:rPr>
        <w:t>.</w:t>
      </w:r>
    </w:p>
    <w:p w:rsidR="009737EC" w:rsidRPr="00046D61" w:rsidRDefault="009737EC" w:rsidP="009737EC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99537B" w:rsidRPr="00046D61" w:rsidRDefault="0099537B" w:rsidP="0099537B">
      <w:pPr>
        <w:pStyle w:val="af8"/>
        <w:ind w:left="0" w:firstLine="709"/>
        <w:rPr>
          <w:rFonts w:ascii="Courier New" w:hAnsi="Courier New" w:cs="Courier New"/>
          <w:b/>
          <w:sz w:val="24"/>
          <w:szCs w:val="24"/>
          <w:u w:val="single"/>
        </w:rPr>
      </w:pPr>
      <w:r w:rsidRPr="00046D61">
        <w:rPr>
          <w:rFonts w:ascii="Courier New" w:hAnsi="Courier New" w:cs="Courier New"/>
          <w:b/>
          <w:sz w:val="24"/>
          <w:szCs w:val="24"/>
          <w:u w:val="single"/>
        </w:rPr>
        <w:t>Глава 2. Требования к Сторонам</w:t>
      </w:r>
      <w:r w:rsidR="000C7768" w:rsidRPr="00046D61">
        <w:rPr>
          <w:rFonts w:ascii="Courier New" w:hAnsi="Courier New" w:cs="Courier New"/>
          <w:b/>
          <w:sz w:val="24"/>
          <w:szCs w:val="24"/>
          <w:u w:val="single"/>
        </w:rPr>
        <w:t xml:space="preserve"> по исполнению обязательств по Д</w:t>
      </w:r>
      <w:r w:rsidRPr="00046D61">
        <w:rPr>
          <w:rFonts w:ascii="Courier New" w:hAnsi="Courier New" w:cs="Courier New"/>
          <w:b/>
          <w:sz w:val="24"/>
          <w:szCs w:val="24"/>
          <w:u w:val="single"/>
        </w:rPr>
        <w:t>ополнительному соглашению</w:t>
      </w:r>
    </w:p>
    <w:p w:rsidR="000744A4" w:rsidRPr="00046D61" w:rsidRDefault="000744A4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0"/>
          <w:numId w:val="7"/>
        </w:numPr>
        <w:ind w:left="17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Требования к Исполнителю по исполнению об</w:t>
      </w:r>
      <w:r w:rsidR="000C7768" w:rsidRPr="00046D61">
        <w:rPr>
          <w:rFonts w:ascii="Courier New" w:hAnsi="Courier New" w:cs="Courier New"/>
          <w:b/>
          <w:sz w:val="24"/>
          <w:szCs w:val="24"/>
        </w:rPr>
        <w:t>язательств перед Заказчиком по Д</w:t>
      </w:r>
      <w:r w:rsidRPr="00046D61">
        <w:rPr>
          <w:rFonts w:ascii="Courier New" w:hAnsi="Courier New" w:cs="Courier New"/>
          <w:b/>
          <w:sz w:val="24"/>
          <w:szCs w:val="24"/>
        </w:rPr>
        <w:t>ополнительному согла</w:t>
      </w:r>
      <w:r w:rsidR="007A12BB" w:rsidRPr="00046D61">
        <w:rPr>
          <w:rFonts w:ascii="Courier New" w:hAnsi="Courier New" w:cs="Courier New"/>
          <w:b/>
          <w:sz w:val="24"/>
          <w:szCs w:val="24"/>
        </w:rPr>
        <w:t>шению</w:t>
      </w:r>
      <w:r w:rsidRPr="00046D61">
        <w:rPr>
          <w:rFonts w:ascii="Courier New" w:hAnsi="Courier New" w:cs="Courier New"/>
          <w:b/>
          <w:sz w:val="24"/>
          <w:szCs w:val="24"/>
        </w:rPr>
        <w:t>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Исполнитель при исполн</w:t>
      </w:r>
      <w:r w:rsidR="000C7768" w:rsidRPr="00046D61">
        <w:rPr>
          <w:rFonts w:ascii="Courier New" w:hAnsi="Courier New" w:cs="Courier New"/>
          <w:sz w:val="24"/>
          <w:szCs w:val="24"/>
        </w:rPr>
        <w:t>ении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обязан руководствоваться </w:t>
      </w:r>
      <w:r w:rsidR="00E5194E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окументированны</w:t>
      </w:r>
      <w:r w:rsidR="00042B4C" w:rsidRPr="00046D61">
        <w:rPr>
          <w:rFonts w:ascii="Courier New" w:hAnsi="Courier New" w:cs="Courier New"/>
          <w:sz w:val="24"/>
          <w:szCs w:val="24"/>
        </w:rPr>
        <w:t>м</w:t>
      </w:r>
      <w:r w:rsidRPr="00046D61">
        <w:rPr>
          <w:rFonts w:ascii="Courier New" w:hAnsi="Courier New" w:cs="Courier New"/>
          <w:sz w:val="24"/>
          <w:szCs w:val="24"/>
        </w:rPr>
        <w:t>и процедурами, описывающ</w:t>
      </w:r>
      <w:r w:rsidR="00042B4C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ми правила, регламенты, стандарты и сценарии дистанционного обслуживания с учетом ограничений, установленных действующим законодательством РФ.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дистанционном обслуживании Абонентов Исполнитель обязан:</w:t>
      </w:r>
    </w:p>
    <w:p w:rsidR="00B2392C" w:rsidRPr="00046D61" w:rsidRDefault="002E7067" w:rsidP="00931822">
      <w:pPr>
        <w:pStyle w:val="af8"/>
        <w:numPr>
          <w:ilvl w:val="2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Обеспечить режим работы Контактного центра обслуживания Абонентов в соответствии с Разделом </w:t>
      </w:r>
      <w:r w:rsidR="00E978BD" w:rsidRPr="00046D61">
        <w:rPr>
          <w:rFonts w:ascii="Courier New" w:hAnsi="Courier New" w:cs="Courier New"/>
          <w:sz w:val="24"/>
          <w:szCs w:val="24"/>
        </w:rPr>
        <w:t>№</w:t>
      </w:r>
      <w:r w:rsidR="001612F4" w:rsidRPr="00046D61">
        <w:rPr>
          <w:rFonts w:ascii="Courier New" w:hAnsi="Courier New" w:cs="Courier New"/>
          <w:sz w:val="24"/>
          <w:szCs w:val="24"/>
        </w:rPr>
        <w:t>3 настоящего</w:t>
      </w:r>
      <w:r w:rsidR="000C7768" w:rsidRPr="00046D61">
        <w:rPr>
          <w:rFonts w:ascii="Courier New" w:hAnsi="Courier New" w:cs="Courier New"/>
          <w:sz w:val="24"/>
          <w:szCs w:val="24"/>
        </w:rPr>
        <w:t xml:space="preserve">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 По согласованию с Заказчиком допускается иной режим работы рабочих мест Контактного центра обслуживания Абонентов;</w:t>
      </w:r>
    </w:p>
    <w:p w:rsidR="00B2392C" w:rsidRPr="00046D61" w:rsidRDefault="002E7067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сотрудники Исполнителя должны знать правила использования всех автоматизированных рабочих мест (АРМ), использующихся при дистанционном обслуживании, описанных в пункте 2 главы 1 настоящего Раздела. </w:t>
      </w:r>
      <w:r w:rsidR="00B55B8E" w:rsidRPr="00046D61">
        <w:rPr>
          <w:rFonts w:ascii="Courier New" w:hAnsi="Courier New" w:cs="Courier New"/>
          <w:sz w:val="24"/>
          <w:szCs w:val="24"/>
        </w:rPr>
        <w:t>Правила использования АРМ предоставляются Заказчиком в виде соответствующей инструкции</w:t>
      </w:r>
      <w:r w:rsidRPr="00046D61">
        <w:rPr>
          <w:rFonts w:ascii="Courier New" w:hAnsi="Courier New" w:cs="Courier New"/>
          <w:sz w:val="24"/>
          <w:szCs w:val="24"/>
        </w:rPr>
        <w:t>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участвовать в разработке предложений и рекомендаций по изменению технических, экономических и других условий для качественного информационно</w:t>
      </w:r>
      <w:r w:rsidR="003863DD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—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технического</w:t>
      </w:r>
      <w:r w:rsidR="00183C1B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обслуживания Абонентов в составе рабочих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групп и комиссий, состав которых совместно согласован сторонами настоящего Дополнительного соглашения;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немедленно ставить в известность Заказчика о возникновении при исполнении обязанностей экстренной ситуации, вследствие которой становится невозможным оказание информационно— 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обслуживания, а также представляющей угрозу жизни и здоровью людей, нарушениях действующего законодательства, случаях хищения, порчи имущества, в случае если это связано с деятельностью Заказчика;</w:t>
      </w:r>
    </w:p>
    <w:p w:rsidR="00B2392C" w:rsidRPr="00046D61" w:rsidRDefault="00042B4C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</w:t>
      </w:r>
      <w:r w:rsidR="00E978BD" w:rsidRPr="00046D61">
        <w:rPr>
          <w:rFonts w:ascii="Courier New" w:hAnsi="Courier New" w:cs="Courier New"/>
          <w:sz w:val="24"/>
          <w:szCs w:val="24"/>
        </w:rPr>
        <w:t>роводить проверку знаний своего персонала, работающего с Абонентами Заказчика, на соответствие занимаемой должности, с правом присутствия при проверке знаний представителя Заказчика</w:t>
      </w:r>
      <w:r w:rsidR="00866F59" w:rsidRPr="00046D61">
        <w:rPr>
          <w:rFonts w:ascii="Courier New" w:hAnsi="Courier New" w:cs="Courier New"/>
          <w:sz w:val="24"/>
          <w:szCs w:val="24"/>
        </w:rPr>
        <w:t>,</w:t>
      </w:r>
      <w:r w:rsidR="00E978BD" w:rsidRPr="00046D61">
        <w:rPr>
          <w:rFonts w:ascii="Courier New" w:hAnsi="Courier New" w:cs="Courier New"/>
          <w:sz w:val="24"/>
          <w:szCs w:val="24"/>
        </w:rPr>
        <w:t xml:space="preserve"> и предоставлять отчет об итогах проверки знаний представителю Зака</w:t>
      </w:r>
      <w:r w:rsidRPr="00046D61">
        <w:rPr>
          <w:rFonts w:ascii="Courier New" w:hAnsi="Courier New" w:cs="Courier New"/>
          <w:sz w:val="24"/>
          <w:szCs w:val="24"/>
        </w:rPr>
        <w:t>зчика;</w:t>
      </w:r>
    </w:p>
    <w:p w:rsidR="00B2392C" w:rsidRPr="00046D61" w:rsidRDefault="00E978BD" w:rsidP="00931822">
      <w:pPr>
        <w:pStyle w:val="af8"/>
        <w:numPr>
          <w:ilvl w:val="0"/>
          <w:numId w:val="8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соответствии с договор</w:t>
      </w:r>
      <w:r w:rsidR="005B3C7A" w:rsidRPr="00046D61">
        <w:rPr>
          <w:rFonts w:ascii="Courier New" w:hAnsi="Courier New" w:cs="Courier New"/>
          <w:sz w:val="24"/>
          <w:szCs w:val="24"/>
        </w:rPr>
        <w:t>ом</w:t>
      </w:r>
      <w:r w:rsidRPr="00046D61">
        <w:rPr>
          <w:rFonts w:ascii="Courier New" w:hAnsi="Courier New" w:cs="Courier New"/>
          <w:sz w:val="24"/>
          <w:szCs w:val="24"/>
        </w:rPr>
        <w:t xml:space="preserve"> вести учет обращений по тематике обращений (при наличии технической возможности) при осуществлении </w:t>
      </w:r>
      <w:r w:rsidR="00866F59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нформационно—</w:t>
      </w:r>
      <w:r w:rsidR="00866F59" w:rsidRPr="00046D61">
        <w:rPr>
          <w:rFonts w:ascii="Courier New" w:hAnsi="Courier New" w:cs="Courier New"/>
          <w:sz w:val="24"/>
          <w:szCs w:val="24"/>
        </w:rPr>
        <w:t>технической</w:t>
      </w:r>
      <w:r w:rsidR="003863DD">
        <w:rPr>
          <w:rFonts w:ascii="Courier New" w:hAnsi="Courier New" w:cs="Courier New"/>
          <w:sz w:val="24"/>
          <w:szCs w:val="24"/>
        </w:rPr>
        <w:t xml:space="preserve"> обслуживания</w:t>
      </w:r>
      <w:r w:rsidR="001612F4" w:rsidRPr="00046D61">
        <w:rPr>
          <w:rFonts w:ascii="Courier New" w:hAnsi="Courier New" w:cs="Courier New"/>
          <w:sz w:val="24"/>
          <w:szCs w:val="24"/>
        </w:rPr>
        <w:t xml:space="preserve"> для</w:t>
      </w:r>
      <w:r w:rsidRPr="00046D61">
        <w:rPr>
          <w:rFonts w:ascii="Courier New" w:hAnsi="Courier New" w:cs="Courier New"/>
          <w:sz w:val="24"/>
          <w:szCs w:val="24"/>
        </w:rPr>
        <w:t xml:space="preserve"> составления базы распределения согласно Методическим указаниям о распределении обращений по тематике, изложенн</w:t>
      </w:r>
      <w:r w:rsidR="00042B4C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 xml:space="preserve"> в соответствующей Документированной процедуре.</w:t>
      </w:r>
    </w:p>
    <w:p w:rsidR="00B2392C" w:rsidRPr="00046D61" w:rsidRDefault="00042B4C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Требования к Заказчику по исполнению обязательств перед Исполнителем</w:t>
      </w:r>
      <w:r w:rsidR="000C7768" w:rsidRPr="00046D61">
        <w:rPr>
          <w:rFonts w:ascii="Courier New" w:hAnsi="Courier New" w:cs="Courier New"/>
          <w:b/>
          <w:sz w:val="24"/>
          <w:szCs w:val="24"/>
        </w:rPr>
        <w:t xml:space="preserve"> по Д</w:t>
      </w:r>
      <w:r w:rsidRPr="00046D61">
        <w:rPr>
          <w:rFonts w:ascii="Courier New" w:hAnsi="Courier New" w:cs="Courier New"/>
          <w:b/>
          <w:sz w:val="24"/>
          <w:szCs w:val="24"/>
        </w:rPr>
        <w:t>ополнительному соглашению.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По заявке Исполнителя предоставлять квалифицированных специалистов для обучения персонала Исполнителя программным продуктам Заказчика</w:t>
      </w:r>
      <w:r w:rsidR="004356D8" w:rsidRPr="00046D61">
        <w:rPr>
          <w:rFonts w:ascii="Courier New" w:hAnsi="Courier New" w:cs="Courier New"/>
          <w:sz w:val="24"/>
          <w:szCs w:val="24"/>
        </w:rPr>
        <w:t>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выявлении сбоев в работе программных продуктов Заказчика, предоставленных Исполнителю в целях исполнения дополнительного соглашения, незамедлительно проводить работу по их устранению в соответствии со сроками</w:t>
      </w:r>
      <w:r w:rsidR="001647AE" w:rsidRPr="00046D61">
        <w:rPr>
          <w:rFonts w:ascii="Courier New" w:hAnsi="Courier New" w:cs="Courier New"/>
          <w:sz w:val="24"/>
          <w:szCs w:val="24"/>
        </w:rPr>
        <w:t xml:space="preserve"> определенными нормативными документами.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Своевременно доводить до Исполнителя инструкции по работе с корпоративной сетью</w:t>
      </w:r>
      <w:r w:rsidR="001C5033" w:rsidRPr="00046D61">
        <w:rPr>
          <w:rFonts w:ascii="Courier New" w:hAnsi="Courier New" w:cs="Courier New"/>
          <w:sz w:val="24"/>
          <w:szCs w:val="24"/>
        </w:rPr>
        <w:t xml:space="preserve"> передачи данных</w:t>
      </w:r>
      <w:r w:rsidRPr="00046D61">
        <w:rPr>
          <w:rFonts w:ascii="Courier New" w:hAnsi="Courier New" w:cs="Courier New"/>
          <w:sz w:val="24"/>
          <w:szCs w:val="24"/>
        </w:rPr>
        <w:t xml:space="preserve"> (далее — </w:t>
      </w:r>
      <w:r w:rsidR="001C5033" w:rsidRPr="00046D61">
        <w:rPr>
          <w:rFonts w:ascii="Courier New" w:hAnsi="Courier New" w:cs="Courier New"/>
          <w:sz w:val="24"/>
          <w:szCs w:val="24"/>
        </w:rPr>
        <w:t>КСПД</w:t>
      </w:r>
      <w:r w:rsidRPr="00046D61">
        <w:rPr>
          <w:rFonts w:ascii="Courier New" w:hAnsi="Courier New" w:cs="Courier New"/>
          <w:sz w:val="24"/>
          <w:szCs w:val="24"/>
        </w:rPr>
        <w:t>), порядку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обслуживания Абонентов в рамках настоящего </w:t>
      </w:r>
      <w:r w:rsidR="00866F59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042B4C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обязан предоставлять Исполнителю защищенный доступ к своим информационн</w:t>
      </w:r>
      <w:r w:rsidR="001C5033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 xml:space="preserve"> ресурсам.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Исполнителя информацией, необходимой для осуществления Исполнителем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Заказчика, в том числе путем предоставления доступа к информационным ресурсам КСПД Заказчика.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доступность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для Абонентов и иных лиц.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Обеспечить направление исходящих телефонных соединений до Абонентов и иных лиц в целях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от Контактного центра обслуживания Абонентов.</w:t>
      </w:r>
    </w:p>
    <w:p w:rsidR="00B2392C" w:rsidRPr="00046D61" w:rsidRDefault="001C5033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обязан обеспечивать за свой счет Исполнителя необходимым для исполнения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условий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оборудованием обработки и распределения вызовов (в случае использования оборудования обработки и распределения вызовов Заказчика), предоставить доступ к информационным системам, входящих в состав </w:t>
      </w:r>
      <w:r w:rsidR="002B4D4F" w:rsidRPr="00046D61">
        <w:rPr>
          <w:rFonts w:ascii="Courier New" w:hAnsi="Courier New" w:cs="Courier New"/>
          <w:sz w:val="24"/>
          <w:szCs w:val="24"/>
        </w:rPr>
        <w:t>КСПД</w:t>
      </w:r>
      <w:r w:rsidRPr="00046D61">
        <w:rPr>
          <w:rFonts w:ascii="Courier New" w:hAnsi="Courier New" w:cs="Courier New"/>
          <w:sz w:val="24"/>
          <w:szCs w:val="24"/>
        </w:rPr>
        <w:t xml:space="preserve">, в целях </w:t>
      </w:r>
      <w:r w:rsidR="00866F59" w:rsidRPr="00046D61">
        <w:rPr>
          <w:rFonts w:ascii="Courier New" w:hAnsi="Courier New" w:cs="Courier New"/>
          <w:sz w:val="24"/>
          <w:szCs w:val="24"/>
        </w:rPr>
        <w:t>информационного</w:t>
      </w:r>
      <w:r w:rsidRPr="00046D61">
        <w:rPr>
          <w:rFonts w:ascii="Courier New" w:hAnsi="Courier New" w:cs="Courier New"/>
          <w:sz w:val="24"/>
          <w:szCs w:val="24"/>
        </w:rPr>
        <w:t>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Абонентов.</w:t>
      </w:r>
    </w:p>
    <w:p w:rsidR="00B2392C" w:rsidRPr="00046D61" w:rsidRDefault="005B3C7A" w:rsidP="00931822">
      <w:pPr>
        <w:numPr>
          <w:ilvl w:val="1"/>
          <w:numId w:val="7"/>
        </w:numPr>
        <w:shd w:val="clear" w:color="auto" w:fill="FFFFFF"/>
        <w:tabs>
          <w:tab w:val="left" w:pos="-993"/>
          <w:tab w:val="left" w:pos="-709"/>
          <w:tab w:val="left" w:pos="-567"/>
          <w:tab w:val="left" w:pos="1418"/>
        </w:tabs>
        <w:spacing w:line="276" w:lineRule="auto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установленный срок вносить информацию в программно-аппаратные комплексы и абонентские базы данных Заказчика (в соответствии с согласованными регламентами).</w:t>
      </w:r>
    </w:p>
    <w:p w:rsidR="005B3C7A" w:rsidRPr="00046D61" w:rsidRDefault="005B3C7A" w:rsidP="005B3C7A">
      <w:pPr>
        <w:pStyle w:val="af8"/>
        <w:ind w:left="709"/>
        <w:rPr>
          <w:rFonts w:ascii="Courier New" w:hAnsi="Courier New" w:cs="Courier New"/>
          <w:sz w:val="24"/>
          <w:szCs w:val="24"/>
        </w:rPr>
      </w:pPr>
    </w:p>
    <w:p w:rsidR="00B2392C" w:rsidRPr="00046D61" w:rsidRDefault="002B4D4F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Порядок взаимодействия с подразделениями Заказчика.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 целью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 исполнения условий настоящего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 Исполнитель осуществляет взаимодействие в соответствии с Документированной процедурой, со следующими службами структурных подразделений Заказчика на Территории действия Исполнителя: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коммерческими службами Заказчика в части: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порядке расчетов с Абонентами;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необходимой для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информации;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необходимых инструкций, касающиеся проведения рекламных мероприятий;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качества инф</w:t>
      </w:r>
      <w:r w:rsidR="002B4D4F" w:rsidRPr="00046D61">
        <w:rPr>
          <w:rFonts w:ascii="Courier New" w:hAnsi="Courier New" w:cs="Courier New"/>
          <w:sz w:val="24"/>
          <w:szCs w:val="24"/>
        </w:rPr>
        <w:t>о</w:t>
      </w:r>
      <w:r w:rsidRPr="00046D61">
        <w:rPr>
          <w:rFonts w:ascii="Courier New" w:hAnsi="Courier New" w:cs="Courier New"/>
          <w:sz w:val="24"/>
          <w:szCs w:val="24"/>
        </w:rPr>
        <w:t>рмационно—</w:t>
      </w:r>
      <w:r w:rsidR="00866F59" w:rsidRPr="00046D61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Абонентов;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техническими службами в части: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 передачи информации о технических неисправностях сети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технологии предоставления новых услуг связи и развитии сети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получения информации о техническом состоянии услуг связи, предоставляемых определенным Абонентам.</w:t>
      </w:r>
    </w:p>
    <w:p w:rsidR="000744A4" w:rsidRPr="00046D61" w:rsidRDefault="002E7067">
      <w:pPr>
        <w:pStyle w:val="af8"/>
        <w:ind w:left="1134" w:hanging="425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передачи информации об изменении в работе коммуникационных ресурсов Заказчика;</w:t>
      </w:r>
    </w:p>
    <w:p w:rsidR="000744A4" w:rsidRPr="00046D61" w:rsidRDefault="002E7067">
      <w:pPr>
        <w:pStyle w:val="af8"/>
        <w:ind w:left="993" w:hanging="28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получать информацию об изменениях в программных продуктах Заказчика, используемых Исполнителем.</w:t>
      </w:r>
    </w:p>
    <w:p w:rsidR="00B2392C" w:rsidRPr="00046D61" w:rsidRDefault="002E7067" w:rsidP="00931822">
      <w:pPr>
        <w:pStyle w:val="af8"/>
        <w:numPr>
          <w:ilvl w:val="2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подразделениями безопасности в части совместной и контроля исполнения Исполнителем процедур: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обеспечения безопасности информационных ресурсов Заказчика;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обеспечения сохранности конфиденциальной информации Заказчика;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обмена информацией, выявления, пресечения и предотвращения противоправных действий со стороны работников Исполнителя и</w:t>
      </w:r>
    </w:p>
    <w:p w:rsidR="000744A4" w:rsidRPr="00046D61" w:rsidRDefault="002E7067">
      <w:pPr>
        <w:pStyle w:val="af8"/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тр</w:t>
      </w:r>
      <w:r w:rsidR="00C036A3" w:rsidRPr="00046D61">
        <w:rPr>
          <w:rFonts w:ascii="Courier New" w:hAnsi="Courier New" w:cs="Courier New"/>
          <w:sz w:val="24"/>
          <w:szCs w:val="24"/>
        </w:rPr>
        <w:t>етьих</w:t>
      </w:r>
      <w:r w:rsidRPr="00046D61">
        <w:rPr>
          <w:rFonts w:ascii="Courier New" w:hAnsi="Courier New" w:cs="Courier New"/>
          <w:sz w:val="24"/>
          <w:szCs w:val="24"/>
        </w:rPr>
        <w:t xml:space="preserve"> лиц, имеющих устремления в отношении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C036A3" w:rsidRPr="00046D61">
        <w:rPr>
          <w:rFonts w:ascii="Courier New" w:hAnsi="Courier New" w:cs="Courier New"/>
          <w:sz w:val="24"/>
          <w:szCs w:val="24"/>
        </w:rPr>
        <w:t>конфиденциальной информации Заказчика, а также при осуществлении Исполнителем информационно—</w:t>
      </w:r>
      <w:r w:rsidR="003863DD">
        <w:rPr>
          <w:rFonts w:ascii="Courier New" w:hAnsi="Courier New" w:cs="Courier New"/>
          <w:sz w:val="24"/>
          <w:szCs w:val="24"/>
        </w:rPr>
        <w:t xml:space="preserve">технического </w:t>
      </w:r>
      <w:r w:rsidR="00C036A3" w:rsidRPr="00046D61">
        <w:rPr>
          <w:rFonts w:ascii="Courier New" w:hAnsi="Courier New" w:cs="Courier New"/>
          <w:sz w:val="24"/>
          <w:szCs w:val="24"/>
        </w:rPr>
        <w:t>обслуживания Абонентов;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выбора технических решений и организационных мер,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направленных на обеспечение защиты конфиденциальной информации Заказчика;</w:t>
      </w:r>
    </w:p>
    <w:p w:rsidR="000744A4" w:rsidRPr="00046D61" w:rsidRDefault="00C036A3">
      <w:pPr>
        <w:pStyle w:val="af8"/>
        <w:tabs>
          <w:tab w:val="left" w:pos="709"/>
        </w:tabs>
        <w:ind w:left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— проведения совместных проверок и расследований по признакам и фактам нарушения Исполнителем требований безопасности, закр</w:t>
      </w:r>
      <w:r w:rsidR="000C7768" w:rsidRPr="00046D61">
        <w:rPr>
          <w:rFonts w:ascii="Courier New" w:hAnsi="Courier New" w:cs="Courier New"/>
          <w:sz w:val="24"/>
          <w:szCs w:val="24"/>
        </w:rPr>
        <w:t>епленных договором и настоящим Д</w:t>
      </w:r>
      <w:r w:rsidRPr="00046D61">
        <w:rPr>
          <w:rFonts w:ascii="Courier New" w:hAnsi="Courier New" w:cs="Courier New"/>
          <w:sz w:val="24"/>
          <w:szCs w:val="24"/>
        </w:rPr>
        <w:t>ополнительным соглашением.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 в рамках взаимодействия с Исполнителем по дополнительному соглашению несет ответственность за предоставление своевременной и корректной информации: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 технических неисправностях Сети Заказчика;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 введении новых услуг связи и тарифов (тарифных планов);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 изменении в работе коммуникационных ресурсов Заказчика;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об изменениях в программных продуктах Заказчика, используемых Исполнителем и/или Абонентами Заказчика.</w:t>
      </w:r>
    </w:p>
    <w:p w:rsidR="00B2392C" w:rsidRPr="00046D61" w:rsidRDefault="00C036A3" w:rsidP="00931822">
      <w:pPr>
        <w:pStyle w:val="af8"/>
        <w:numPr>
          <w:ilvl w:val="2"/>
          <w:numId w:val="7"/>
        </w:numPr>
        <w:tabs>
          <w:tab w:val="left" w:pos="709"/>
        </w:tabs>
        <w:ind w:left="0" w:firstLine="709"/>
      </w:pPr>
      <w:r w:rsidRPr="00046D61">
        <w:rPr>
          <w:rFonts w:ascii="Courier New" w:hAnsi="Courier New" w:cs="Courier New"/>
          <w:sz w:val="24"/>
          <w:szCs w:val="24"/>
        </w:rPr>
        <w:t>об изменениях бизнес—процессов обслуживания Абонентов.</w:t>
      </w:r>
    </w:p>
    <w:p w:rsidR="000744A4" w:rsidRPr="00046D61" w:rsidRDefault="000744A4">
      <w:pPr>
        <w:pStyle w:val="af8"/>
        <w:ind w:left="1425"/>
      </w:pPr>
    </w:p>
    <w:p w:rsidR="00B2392C" w:rsidRPr="00046D61" w:rsidRDefault="00CE4B70" w:rsidP="00931822">
      <w:pPr>
        <w:pStyle w:val="af8"/>
        <w:numPr>
          <w:ilvl w:val="0"/>
          <w:numId w:val="7"/>
        </w:numPr>
        <w:ind w:left="0" w:firstLine="0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Порядок согласования Документированных процедур.</w:t>
      </w:r>
    </w:p>
    <w:p w:rsidR="0081274B" w:rsidRPr="00046D61" w:rsidRDefault="0081274B">
      <w:pPr>
        <w:pStyle w:val="af8"/>
        <w:ind w:left="0" w:firstLine="709"/>
        <w:rPr>
          <w:rFonts w:ascii="Courier New" w:hAnsi="Courier New" w:cs="Courier New"/>
          <w:sz w:val="24"/>
          <w:szCs w:val="24"/>
          <w:lang w:val="en-US"/>
        </w:rPr>
      </w:pP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</w:t>
      </w:r>
      <w:r w:rsidR="00866F59" w:rsidRPr="00046D61">
        <w:rPr>
          <w:rFonts w:ascii="Courier New" w:hAnsi="Courier New" w:cs="Courier New"/>
          <w:sz w:val="24"/>
          <w:szCs w:val="24"/>
        </w:rPr>
        <w:t>тель при исполнении настоящего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ополнительного соглашения </w:t>
      </w:r>
      <w:r w:rsidRPr="00046D61">
        <w:rPr>
          <w:rFonts w:ascii="Courier New" w:hAnsi="Courier New" w:cs="Courier New"/>
          <w:sz w:val="24"/>
          <w:szCs w:val="24"/>
        </w:rPr>
        <w:lastRenderedPageBreak/>
        <w:t xml:space="preserve">обязан руководствоваться </w:t>
      </w:r>
      <w:r w:rsidR="00D1535E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>окументированн</w:t>
      </w:r>
      <w:r w:rsidR="00D96395" w:rsidRPr="00046D61">
        <w:rPr>
          <w:rFonts w:ascii="Courier New" w:hAnsi="Courier New" w:cs="Courier New"/>
          <w:sz w:val="24"/>
          <w:szCs w:val="24"/>
        </w:rPr>
        <w:t>ым</w:t>
      </w:r>
      <w:r w:rsidRPr="00046D61">
        <w:rPr>
          <w:rFonts w:ascii="Courier New" w:hAnsi="Courier New" w:cs="Courier New"/>
          <w:sz w:val="24"/>
          <w:szCs w:val="24"/>
        </w:rPr>
        <w:t>и процедурами, согласованн</w:t>
      </w:r>
      <w:r w:rsidR="00D96395" w:rsidRPr="00046D61">
        <w:rPr>
          <w:rFonts w:ascii="Courier New" w:hAnsi="Courier New" w:cs="Courier New"/>
          <w:sz w:val="24"/>
          <w:szCs w:val="24"/>
        </w:rPr>
        <w:t>ы</w:t>
      </w:r>
      <w:r w:rsidRPr="00046D61">
        <w:rPr>
          <w:rFonts w:ascii="Courier New" w:hAnsi="Courier New" w:cs="Courier New"/>
          <w:sz w:val="24"/>
          <w:szCs w:val="24"/>
        </w:rPr>
        <w:t>ми Сторонами в следующем порядке:</w:t>
      </w:r>
    </w:p>
    <w:p w:rsidR="00B2392C" w:rsidRPr="00046D61" w:rsidRDefault="002E7067" w:rsidP="00931822">
      <w:pPr>
        <w:pStyle w:val="af8"/>
        <w:numPr>
          <w:ilvl w:val="1"/>
          <w:numId w:val="7"/>
        </w:numPr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Заказчик, по мере необходимости, направляет Исполнителю посредством эле</w:t>
      </w:r>
      <w:r w:rsidR="00866F59" w:rsidRPr="00046D61">
        <w:rPr>
          <w:rFonts w:ascii="Courier New" w:hAnsi="Courier New" w:cs="Courier New"/>
          <w:sz w:val="24"/>
          <w:szCs w:val="24"/>
        </w:rPr>
        <w:t>ктронной почты утвержденную им Д</w:t>
      </w:r>
      <w:r w:rsidRPr="00046D61">
        <w:rPr>
          <w:rFonts w:ascii="Courier New" w:hAnsi="Courier New" w:cs="Courier New"/>
          <w:sz w:val="24"/>
          <w:szCs w:val="24"/>
        </w:rPr>
        <w:t>окументированную Процедуру.</w:t>
      </w:r>
    </w:p>
    <w:p w:rsidR="0081274B" w:rsidRPr="00046D61" w:rsidRDefault="002E7067" w:rsidP="00F573BA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4.</w:t>
      </w:r>
      <w:r w:rsidR="00F573BA" w:rsidRPr="00046D61">
        <w:rPr>
          <w:rFonts w:ascii="Courier New" w:hAnsi="Courier New" w:cs="Courier New"/>
          <w:sz w:val="24"/>
          <w:szCs w:val="24"/>
        </w:rPr>
        <w:t>2</w:t>
      </w:r>
      <w:r w:rsidRPr="00046D61">
        <w:rPr>
          <w:rFonts w:ascii="Courier New" w:hAnsi="Courier New" w:cs="Courier New"/>
          <w:sz w:val="24"/>
          <w:szCs w:val="24"/>
        </w:rPr>
        <w:t>. Исполнитель в течение 10 рабочих дней с момента получения Документированной Процедуры обязан направить Заказчику посредством электронной почты или факсом перечень замечаний к документированной процедуре либо свое согласие о ее исполнении. В случае не предоставления Исполнителем замечаний, в установленн</w:t>
      </w:r>
      <w:r w:rsidR="00D96395" w:rsidRPr="00046D61">
        <w:rPr>
          <w:rFonts w:ascii="Courier New" w:hAnsi="Courier New" w:cs="Courier New"/>
          <w:sz w:val="24"/>
          <w:szCs w:val="24"/>
        </w:rPr>
        <w:t>ый</w:t>
      </w:r>
      <w:r w:rsidRPr="00046D61">
        <w:rPr>
          <w:rFonts w:ascii="Courier New" w:hAnsi="Courier New" w:cs="Courier New"/>
          <w:sz w:val="24"/>
          <w:szCs w:val="24"/>
        </w:rPr>
        <w:t xml:space="preserve"> настоящим пунктов срок, Документированная процедура считается согласованной и подлежит обязательному исполнению Исполнителем. Полученной Процедура считается после доставки в электронный ящик уполномоченного сотрудника Исполнителя или принятая факсимильн</w:t>
      </w:r>
      <w:r w:rsidR="00D96395" w:rsidRPr="00046D61">
        <w:rPr>
          <w:rFonts w:ascii="Courier New" w:hAnsi="Courier New" w:cs="Courier New"/>
          <w:sz w:val="24"/>
          <w:szCs w:val="24"/>
        </w:rPr>
        <w:t>ым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аппаратом Исполнителя</w:t>
      </w:r>
      <w:r w:rsidR="00A82AA4" w:rsidRPr="00046D61">
        <w:rPr>
          <w:rFonts w:ascii="Courier New" w:hAnsi="Courier New" w:cs="Courier New"/>
          <w:sz w:val="24"/>
          <w:szCs w:val="24"/>
        </w:rPr>
        <w:t>.</w:t>
      </w:r>
    </w:p>
    <w:p w:rsidR="000744A4" w:rsidRPr="00046D61" w:rsidRDefault="002E7067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4.</w:t>
      </w:r>
      <w:r w:rsidR="00F573BA" w:rsidRPr="00046D61">
        <w:rPr>
          <w:rFonts w:ascii="Courier New" w:hAnsi="Courier New" w:cs="Courier New"/>
          <w:sz w:val="24"/>
          <w:szCs w:val="24"/>
        </w:rPr>
        <w:t>3</w:t>
      </w:r>
      <w:r w:rsidRPr="00046D61">
        <w:rPr>
          <w:rFonts w:ascii="Courier New" w:hAnsi="Courier New" w:cs="Courier New"/>
          <w:sz w:val="24"/>
          <w:szCs w:val="24"/>
        </w:rPr>
        <w:t xml:space="preserve">. В случае предоставления Исполнителем перечня замечаний к </w:t>
      </w:r>
      <w:r w:rsidR="001A3FA4" w:rsidRPr="00046D61">
        <w:rPr>
          <w:rFonts w:ascii="Courier New" w:hAnsi="Courier New" w:cs="Courier New"/>
          <w:sz w:val="24"/>
          <w:szCs w:val="24"/>
        </w:rPr>
        <w:t>Д</w:t>
      </w:r>
      <w:r w:rsidRPr="00046D61">
        <w:rPr>
          <w:rFonts w:ascii="Courier New" w:hAnsi="Courier New" w:cs="Courier New"/>
          <w:sz w:val="24"/>
          <w:szCs w:val="24"/>
        </w:rPr>
        <w:t xml:space="preserve">окументированной процедуре, Стороны создают комиссию в срок не позднее </w:t>
      </w:r>
      <w:r w:rsidR="00D96395" w:rsidRPr="00046D61">
        <w:rPr>
          <w:rFonts w:ascii="Courier New" w:hAnsi="Courier New" w:cs="Courier New"/>
          <w:sz w:val="24"/>
          <w:szCs w:val="24"/>
        </w:rPr>
        <w:t>3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с момента предоставления Исполнителем перечня замечаний. Комиссия осуществляет урегулирование возникших разногласий. Результаты работы комиссии оформляются протоколом, подписанным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 Сторонами. До</w:t>
      </w:r>
      <w:r w:rsidRPr="00046D61">
        <w:rPr>
          <w:rFonts w:ascii="Courier New" w:hAnsi="Courier New" w:cs="Courier New"/>
          <w:sz w:val="24"/>
          <w:szCs w:val="24"/>
        </w:rPr>
        <w:t>кументированная процедура подлежит исполнению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Исполнителем с учетом </w:t>
      </w:r>
      <w:r w:rsidR="00AA66CC" w:rsidRPr="00046D61">
        <w:rPr>
          <w:rFonts w:ascii="Courier New" w:hAnsi="Courier New" w:cs="Courier New"/>
          <w:sz w:val="24"/>
          <w:szCs w:val="24"/>
        </w:rPr>
        <w:t>решений, зафиксированных</w:t>
      </w:r>
      <w:r w:rsidR="00D96395" w:rsidRPr="00046D61">
        <w:rPr>
          <w:rFonts w:ascii="Courier New" w:hAnsi="Courier New" w:cs="Courier New"/>
          <w:sz w:val="24"/>
          <w:szCs w:val="24"/>
        </w:rPr>
        <w:t xml:space="preserve"> в соответствующем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="00D96395" w:rsidRPr="00046D61">
        <w:rPr>
          <w:rFonts w:ascii="Courier New" w:hAnsi="Courier New" w:cs="Courier New"/>
          <w:sz w:val="24"/>
          <w:szCs w:val="24"/>
        </w:rPr>
        <w:t>протоколе с даты его подписания Сторонами, если иного не оговорено в тексте протокола.</w:t>
      </w:r>
    </w:p>
    <w:p w:rsidR="003C75DF" w:rsidRPr="00046D61" w:rsidRDefault="003C75DF">
      <w:pPr>
        <w:pStyle w:val="af8"/>
        <w:ind w:left="0" w:firstLine="709"/>
        <w:rPr>
          <w:rFonts w:ascii="Courier New" w:hAnsi="Courier New" w:cs="Courier New"/>
          <w:sz w:val="24"/>
          <w:szCs w:val="24"/>
        </w:rPr>
      </w:pPr>
    </w:p>
    <w:tbl>
      <w:tblPr>
        <w:tblW w:w="109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709"/>
        <w:gridCol w:w="4110"/>
        <w:gridCol w:w="709"/>
      </w:tblGrid>
      <w:tr w:rsidR="005B3C7A" w:rsidRPr="00046D61" w:rsidTr="000B6409">
        <w:trPr>
          <w:gridAfter w:val="1"/>
          <w:wAfter w:w="709" w:type="dxa"/>
          <w:cantSplit/>
          <w:trHeight w:val="1118"/>
        </w:trPr>
        <w:tc>
          <w:tcPr>
            <w:tcW w:w="5387" w:type="dxa"/>
            <w:gridSpan w:val="2"/>
          </w:tcPr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Заказчика:</w:t>
            </w: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819" w:type="dxa"/>
            <w:gridSpan w:val="2"/>
          </w:tcPr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C903BF" w:rsidRPr="00046D61" w:rsidRDefault="00C903BF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5B3C7A" w:rsidRPr="00046D61" w:rsidTr="000B6409">
        <w:trPr>
          <w:gridBefore w:val="1"/>
          <w:wBefore w:w="709" w:type="dxa"/>
          <w:cantSplit/>
          <w:trHeight w:val="1118"/>
        </w:trPr>
        <w:tc>
          <w:tcPr>
            <w:tcW w:w="5387" w:type="dxa"/>
            <w:gridSpan w:val="2"/>
          </w:tcPr>
          <w:p w:rsidR="000B6409" w:rsidRPr="00046D61" w:rsidRDefault="000B6409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</w:tcPr>
          <w:p w:rsidR="000B6409" w:rsidRPr="00046D61" w:rsidRDefault="000B6409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  <w:p w:rsidR="005B3C7A" w:rsidRPr="00046D61" w:rsidRDefault="005B3C7A" w:rsidP="000B6409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DB0232" w:rsidRPr="00046D61" w:rsidRDefault="00DB0232" w:rsidP="00DB0232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1530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0744A4" w:rsidRPr="00046D61" w:rsidRDefault="005200D3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t>«Раздел 2. Требования к качеству дистанционного обслуживания».</w:t>
      </w:r>
    </w:p>
    <w:p w:rsidR="005200D3" w:rsidRPr="00046D61" w:rsidRDefault="005200D3" w:rsidP="005200D3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line="300" w:lineRule="atLeast"/>
        <w:ind w:left="709" w:hanging="709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B2392C" w:rsidRPr="00046D61" w:rsidRDefault="002E7067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качеству дистанционного обслуживания Абонентов.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Для обеспечения качественного дистанционного обслуживания Абонентов и ин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х лиц, в рамках оказываемых услуг, Исполнитель обеспечивает: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наличие квалифицированных специалистов, ответственных за взаимодействие с Абонентами и организацию дистанционного обслуживания;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наличие помещений с рабочими местами для дистанционного обслуживания Абонентов;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- ознакомление с новой информацией всего состава работников (при наличии технической возможности работ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в системе дистанционного обучения);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исполнение в установленные Документированн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ыми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процедурами сроки всех функций по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техническому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обслуживанию Абонентов, в том числе по рассмотрению жалоб и претензий Абонентов, касающихся качества обслуживания, которое обеспечивает Исполнитель в рам</w:t>
      </w:r>
      <w:r w:rsidR="00233F42" w:rsidRPr="00046D61">
        <w:rPr>
          <w:rFonts w:ascii="Courier New" w:hAnsi="Courier New" w:cs="Courier New"/>
          <w:bCs/>
          <w:spacing w:val="-2"/>
          <w:sz w:val="24"/>
          <w:szCs w:val="24"/>
        </w:rPr>
        <w:t>ках обязательств по настоящему Д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ополнительному соглашению;</w:t>
      </w:r>
    </w:p>
    <w:p w:rsidR="000744A4" w:rsidRPr="00046D61" w:rsidRDefault="002E7067" w:rsidP="00042E2F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исполнение формализованных в соответствующей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Документированной процедуре взаимодействия Исполнителя с Абонентами и стандартов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</w:t>
      </w:r>
    </w:p>
    <w:p w:rsidR="000744A4" w:rsidRPr="00046D61" w:rsidRDefault="000744A4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709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2E7067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персоналу.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Общение с Абонентом:</w:t>
      </w:r>
    </w:p>
    <w:p w:rsidR="000744A4" w:rsidRPr="00046D61" w:rsidRDefault="002E7067">
      <w:pPr>
        <w:pStyle w:val="af8"/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Исполнитель, в процессе общения с Абонентом, при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обслуживании от приветствия до прощания использует речев</w:t>
      </w:r>
      <w:r w:rsidR="00CB387C" w:rsidRPr="00046D61">
        <w:rPr>
          <w:rFonts w:ascii="Courier New" w:hAnsi="Courier New" w:cs="Courier New"/>
          <w:bCs/>
          <w:spacing w:val="-2"/>
          <w:sz w:val="24"/>
          <w:szCs w:val="24"/>
        </w:rPr>
        <w:t>ые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модули и сценарии поведения, формализованные в соответствующей Документированной процедуре.</w:t>
      </w:r>
    </w:p>
    <w:p w:rsidR="00B2392C" w:rsidRPr="00046D61" w:rsidRDefault="00CB387C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Уровень компетентности сотрудников Исполнителя: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всех Документированных процедур, форм типовых заявлений, дополнительных соглашений, нарядов, актов;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перечня, порядка оказания и специфики услуг связи, оказываемых Заказчиком, тарифных планов на услуги связи, предоставляемых Заказчиком, особенностей оборудования, необходимого при пользовании услугами связи;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Прейскуранта;</w:t>
      </w:r>
    </w:p>
    <w:p w:rsidR="000744A4" w:rsidRPr="00046D61" w:rsidRDefault="002E7067" w:rsidP="001A3FA4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стандартов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предъявляемых Заказчиком к Исполнителю, описанных в соответствующей Документированной процедуре;</w:t>
      </w:r>
    </w:p>
    <w:p w:rsidR="000744A4" w:rsidRPr="00046D61" w:rsidRDefault="002E7067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знание основ техники продаж;</w:t>
      </w:r>
    </w:p>
    <w:p w:rsidR="000744A4" w:rsidRPr="00046D61" w:rsidRDefault="002E706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умение работать во всех АРМ, необходимых для дистанционного обслуживания Абонентов.</w:t>
      </w:r>
    </w:p>
    <w:p w:rsidR="00E3771F" w:rsidRPr="00046D61" w:rsidRDefault="00E3771F" w:rsidP="00931822">
      <w:pPr>
        <w:pStyle w:val="af8"/>
        <w:widowControl/>
        <w:numPr>
          <w:ilvl w:val="1"/>
          <w:numId w:val="9"/>
        </w:numPr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Обучение</w:t>
      </w:r>
      <w:r w:rsidR="007354D6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персонала </w:t>
      </w:r>
      <w:r w:rsidR="00880BCC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Службы </w:t>
      </w:r>
      <w:r w:rsidR="007354D6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при внедрении </w:t>
      </w:r>
      <w:r w:rsidR="00880BCC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нового функционала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 новому функционалу относится функционал, ранее не применяемый на Службе и требующий принципиально новых знаний сотрудников.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ежеквартально направляет график внедрения новых услуг и продуктов для подготовки Исполнителем графика обучения сотрудников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Тематика и содержание материалов для обучения определяется Заказчиком по согласованию с Исполнителем и направляется Исполнителю для подготовки программы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На основании предоставленных материалов Исполнитель формирует программу обучения, определяет длительность обучения</w:t>
      </w:r>
      <w:r w:rsidR="007528A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количество сотрудников Службы, подлежащих обучению. Направляет на согласование Заказчику по форме таблицы 1.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8080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3563"/>
        <w:gridCol w:w="2313"/>
        <w:gridCol w:w="1976"/>
      </w:tblGrid>
      <w:tr w:rsidR="007528AB" w:rsidRPr="00046D61" w:rsidTr="007528AB">
        <w:tc>
          <w:tcPr>
            <w:tcW w:w="234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Функционал</w:t>
            </w:r>
          </w:p>
        </w:tc>
        <w:tc>
          <w:tcPr>
            <w:tcW w:w="356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Длительность программы обучения, час</w:t>
            </w:r>
          </w:p>
        </w:tc>
        <w:tc>
          <w:tcPr>
            <w:tcW w:w="231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Количество сотрудников, подлежащих обучению, чел.</w:t>
            </w:r>
          </w:p>
        </w:tc>
        <w:tc>
          <w:tcPr>
            <w:tcW w:w="1976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ФИО сотрудников, подлежащих обучению</w:t>
            </w:r>
          </w:p>
        </w:tc>
      </w:tr>
      <w:tr w:rsidR="007528AB" w:rsidRPr="00046D61" w:rsidTr="007528AB">
        <w:tc>
          <w:tcPr>
            <w:tcW w:w="234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356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2313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1976" w:type="dxa"/>
          </w:tcPr>
          <w:p w:rsidR="007528AB" w:rsidRPr="00046D61" w:rsidRDefault="007528AB" w:rsidP="00491370">
            <w:pPr>
              <w:widowControl/>
              <w:tabs>
                <w:tab w:val="left" w:pos="709"/>
              </w:tabs>
              <w:autoSpaceDE/>
              <w:autoSpaceDN/>
              <w:adjustRightInd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</w:tr>
    </w:tbl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в течение 5 рабочих дней согласовывает длительность обучения и количество сотрудников, подлежащих обучению.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в течение 5 рабочих дней формирует график обучения новому функционалу с указанием ФИО обучаемых сотрудников, службы, времени обучения, запланированного на каждого сотрудника, согласует с Заказчиком.</w:t>
      </w:r>
    </w:p>
    <w:p w:rsidR="00087436" w:rsidRPr="00046D61" w:rsidRDefault="00087436" w:rsidP="00087436">
      <w:pPr>
        <w:ind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– Заказчик составляет тест, размещает в ЕБЗ с указанием ФИО сотрудников в соответствии с полученным от Исполнителя графиком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Заказчик вправе присутствовать на обучении, проводимом Исполнителем, с целью получения информации об уровне компетенции сотрудников Исполнителя и выработке рекомендаций по корректировке программы обучения.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обязан обеспечить прохождение обучения новым продуктам и услугам Заказчика всех сотрудников, участвующих в обслуживании абонентов Заказчика и не допускать к обслуживанию без прохождения обучения соответствующим продуктам и услугам.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Результаты тестирования фиксируются и учитываются в </w:t>
      </w:r>
      <w:r w:rsidR="00C31C53" w:rsidRPr="00046D61">
        <w:rPr>
          <w:rFonts w:ascii="Courier New" w:hAnsi="Courier New" w:cs="Courier New"/>
          <w:bCs/>
          <w:spacing w:val="-2"/>
          <w:sz w:val="24"/>
          <w:szCs w:val="24"/>
        </w:rPr>
        <w:t>ЕБЗ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. 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Фактом прохождения обучения является успешно пройденное тестирование, зафиксированное в 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>ЕБЗ.</w:t>
      </w:r>
    </w:p>
    <w:p w:rsidR="00087436" w:rsidRPr="00046D61" w:rsidRDefault="00087436" w:rsidP="00087436">
      <w:pPr>
        <w:widowControl/>
        <w:tabs>
          <w:tab w:val="left" w:pos="709"/>
        </w:tabs>
        <w:autoSpaceDE/>
        <w:autoSpaceDN/>
        <w:adjustRightInd/>
        <w:ind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В акте оказанных услуг «раздела 7. Форма Акта оказанных услуг» обучение выделяется отдельной строкой, к акту прилагается план обучения, программа обучения, результаты тестирования.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Учет времени, затраченного на тестирование</w:t>
      </w:r>
      <w:r w:rsidR="009D1EBD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осуществляется на основании данных</w:t>
      </w:r>
      <w:r w:rsidR="009D1EBD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зафиксированных в ЕБЗ. Оплате подлежит время, фактически затраченное оператором на прохождение теста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>, но не более значения установленного в программе обучения, которое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соответствует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1C124D" w:rsidRPr="00046D61">
        <w:rPr>
          <w:rFonts w:ascii="Courier New" w:hAnsi="Courier New" w:cs="Courier New"/>
          <w:bCs/>
          <w:spacing w:val="-2"/>
          <w:sz w:val="24"/>
          <w:szCs w:val="24"/>
        </w:rPr>
        <w:t>и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явля</w:t>
      </w:r>
      <w:r w:rsidR="001C124D" w:rsidRPr="00046D61">
        <w:rPr>
          <w:rFonts w:ascii="Courier New" w:hAnsi="Courier New" w:cs="Courier New"/>
          <w:bCs/>
          <w:spacing w:val="-2"/>
          <w:sz w:val="24"/>
          <w:szCs w:val="24"/>
        </w:rPr>
        <w:t>е</w:t>
      </w:r>
      <w:r w:rsidR="00D70CC1" w:rsidRPr="00046D61">
        <w:rPr>
          <w:rFonts w:ascii="Courier New" w:hAnsi="Courier New" w:cs="Courier New"/>
          <w:bCs/>
          <w:spacing w:val="-2"/>
          <w:sz w:val="24"/>
          <w:szCs w:val="24"/>
        </w:rPr>
        <w:t>тся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C6758D" w:rsidRPr="00046D61">
        <w:rPr>
          <w:rFonts w:ascii="Courier New" w:hAnsi="Courier New" w:cs="Courier New"/>
          <w:bCs/>
          <w:spacing w:val="-2"/>
          <w:sz w:val="24"/>
          <w:szCs w:val="24"/>
        </w:rPr>
        <w:t>предельно установленному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в системе </w:t>
      </w:r>
      <w:r w:rsidR="00571D76" w:rsidRPr="00046D61">
        <w:rPr>
          <w:rFonts w:ascii="Courier New" w:hAnsi="Courier New" w:cs="Courier New"/>
          <w:bCs/>
          <w:spacing w:val="-2"/>
          <w:sz w:val="24"/>
          <w:szCs w:val="24"/>
        </w:rPr>
        <w:t>–</w:t>
      </w:r>
      <w:r w:rsidR="00254B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ЕБЗ</w:t>
      </w:r>
      <w:r w:rsidR="006C5572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Оплата производится согласно «Разделу 5. Расчет Стоимости услуг Исполнителя».</w:t>
      </w:r>
    </w:p>
    <w:p w:rsidR="00087436" w:rsidRPr="00046D61" w:rsidRDefault="00087436" w:rsidP="00FA36D7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4B28F1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spacing w:line="300" w:lineRule="atLeast"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Оценка компетентности сотрудников Исполнителя:</w:t>
      </w:r>
    </w:p>
    <w:p w:rsidR="000744A4" w:rsidRPr="00046D61" w:rsidRDefault="004B28F1" w:rsidP="001053C3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Исполнитель проводит регулярное тестирование сотрудников по основным направлениям информационно-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="001612F4"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абонентов; тематика и содержание тестов, а также форма проведения тестирования определяется Исполнителем самостоятельно;</w:t>
      </w:r>
    </w:p>
    <w:p w:rsidR="00544716" w:rsidRPr="00046D61" w:rsidRDefault="004B28F1" w:rsidP="00BF4598">
      <w:pPr>
        <w:widowControl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- Заказчик по согласованию с Исполнителем проводит тестирование персонала Исполнителя по вопросам, относ</w:t>
      </w:r>
      <w:r w:rsidR="00222EFD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ящимся к исполнению настоящего Д</w:t>
      </w:r>
      <w:r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ополнительного соглашения</w:t>
      </w:r>
      <w:r w:rsidR="00544716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 xml:space="preserve"> </w:t>
      </w:r>
      <w:r w:rsidR="00544716" w:rsidRPr="00046D61">
        <w:rPr>
          <w:rFonts w:ascii="Courier New" w:hAnsi="Courier New" w:cs="Courier New"/>
          <w:bCs/>
          <w:spacing w:val="-2"/>
          <w:sz w:val="24"/>
          <w:szCs w:val="24"/>
          <w:shd w:val="clear" w:color="auto" w:fill="FFFFFF"/>
        </w:rPr>
        <w:t>но не чаще одного раза в месяц по службе</w:t>
      </w:r>
    </w:p>
    <w:p w:rsidR="00544716" w:rsidRPr="00046D61" w:rsidRDefault="00544716" w:rsidP="00BF4598">
      <w:pPr>
        <w:widowControl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Дополнительное тестирование может проводиться по согласованию с Исполнителем в случае необходимости контроля знаний по результатам проведенного Заказчиком обучения новому функционалу.</w:t>
      </w:r>
    </w:p>
    <w:p w:rsidR="000744A4" w:rsidRPr="00046D61" w:rsidRDefault="004B28F1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Тематика и содержание тестов, форма и график проведения тестирования определяется Заказчиком по согласованию с Исполнителем. Заказчик вправе присутствовать на тестировании, проводимом Исполнителем, с целью получения информации об уровне компетенции сотрудников Исполнителя и выработке рекоменд</w:t>
      </w:r>
      <w:r w:rsidR="00447C59" w:rsidRPr="00046D61">
        <w:rPr>
          <w:rFonts w:ascii="Courier New" w:hAnsi="Courier New" w:cs="Courier New"/>
          <w:bCs/>
          <w:spacing w:val="-2"/>
          <w:sz w:val="24"/>
          <w:szCs w:val="24"/>
        </w:rPr>
        <w:t>аций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по повышению уровня компетенции;</w:t>
      </w:r>
    </w:p>
    <w:p w:rsidR="000744A4" w:rsidRPr="00046D61" w:rsidRDefault="000744A4">
      <w:pPr>
        <w:widowControl/>
        <w:shd w:val="clear" w:color="auto" w:fill="FFFFFF"/>
        <w:tabs>
          <w:tab w:val="left" w:pos="709"/>
        </w:tabs>
        <w:autoSpaceDE/>
        <w:autoSpaceDN/>
        <w:adjustRightInd/>
        <w:ind w:left="709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744A4" w:rsidRPr="00046D61" w:rsidRDefault="002E7067">
      <w:pPr>
        <w:widowControl/>
        <w:shd w:val="clear" w:color="auto" w:fill="FFFFFF"/>
        <w:tabs>
          <w:tab w:val="left" w:pos="0"/>
        </w:tabs>
        <w:autoSpaceDE/>
        <w:autoSpaceDN/>
        <w:adjustRightInd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результатам прохождения тестирования работниками Исполнителя:</w:t>
      </w:r>
    </w:p>
    <w:p w:rsidR="000744A4" w:rsidRPr="00046D61" w:rsidRDefault="00447C59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8"/>
          <w:szCs w:val="28"/>
        </w:rPr>
        <w:lastRenderedPageBreak/>
        <w:t xml:space="preserve">-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Тестирование считается удовлетворительно пройденн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 ответе работника на 8</w:t>
      </w:r>
      <w:r w:rsidR="00CF2517" w:rsidRPr="00046D61">
        <w:rPr>
          <w:rFonts w:ascii="Courier New" w:hAnsi="Courier New" w:cs="Courier New"/>
          <w:bCs/>
          <w:spacing w:val="-2"/>
          <w:sz w:val="24"/>
          <w:szCs w:val="24"/>
        </w:rPr>
        <w:t>5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% и более вопросов.</w:t>
      </w:r>
    </w:p>
    <w:p w:rsidR="000744A4" w:rsidRPr="00046D61" w:rsidRDefault="002E7067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Доля удовлетворительных оценок должна составлять не менее 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>9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5%</w:t>
      </w:r>
      <w:r w:rsidR="0006491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. При невыполнении вышеперечисленных условий к Исполнителю могут быть применены штрафные санкции. </w:t>
      </w:r>
    </w:p>
    <w:p w:rsidR="000744A4" w:rsidRPr="00046D61" w:rsidRDefault="002E7067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- Результаты тестирования Заказчиком работников Исполнителя направляются Исполнителю для дальнейшего проведения мероприятий по повышению уровня компетенций.</w:t>
      </w:r>
    </w:p>
    <w:p w:rsidR="00206590" w:rsidRPr="00046D61" w:rsidRDefault="00206590">
      <w:pPr>
        <w:widowControl/>
        <w:shd w:val="clear" w:color="auto" w:fill="FFFFFF"/>
        <w:tabs>
          <w:tab w:val="left" w:pos="567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0744A4" w:rsidRPr="00046D61" w:rsidRDefault="000744A4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1530"/>
        <w:rPr>
          <w:rFonts w:ascii="Courier New" w:hAnsi="Courier New" w:cs="Courier New"/>
          <w:b/>
          <w:bCs/>
          <w:spacing w:val="-2"/>
          <w:sz w:val="28"/>
          <w:szCs w:val="28"/>
        </w:rPr>
      </w:pPr>
    </w:p>
    <w:p w:rsidR="00B2392C" w:rsidRPr="00046D61" w:rsidRDefault="00B95101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Контроль соответствия требованиям к качеству</w:t>
      </w:r>
    </w:p>
    <w:p w:rsidR="000744A4" w:rsidRPr="00046D61" w:rsidRDefault="00B95101">
      <w:pPr>
        <w:pStyle w:val="af8"/>
        <w:widowControl/>
        <w:shd w:val="clear" w:color="auto" w:fill="FFFFFF"/>
        <w:tabs>
          <w:tab w:val="left" w:pos="709"/>
        </w:tabs>
        <w:autoSpaceDE/>
        <w:autoSpaceDN/>
        <w:adjustRightInd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информационно-</w:t>
      </w:r>
      <w:r w:rsidR="003863DD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обслуживания: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Заказчиком самостоятельно осуществляется контроль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качества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Исполнителя.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Контроль осуществляется путем тестовых наборов,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выборочного прослушивания диалогов при обращении абонентов на информационно—</w:t>
      </w:r>
      <w:r w:rsidR="00222EFD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техническую </w:t>
      </w:r>
      <w:r w:rsidR="00A95D95">
        <w:rPr>
          <w:rFonts w:ascii="Courier New" w:hAnsi="Courier New" w:cs="Courier New"/>
          <w:bCs/>
          <w:spacing w:val="-2"/>
          <w:sz w:val="24"/>
          <w:szCs w:val="24"/>
        </w:rPr>
        <w:t xml:space="preserve">службу </w:t>
      </w:r>
      <w:r w:rsidR="00A148FC" w:rsidRPr="00046D61">
        <w:rPr>
          <w:rFonts w:ascii="Courier New" w:hAnsi="Courier New" w:cs="Courier New"/>
          <w:bCs/>
          <w:spacing w:val="-2"/>
          <w:sz w:val="24"/>
          <w:szCs w:val="24"/>
        </w:rPr>
        <w:t>и тестирования работников Исполнителя.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Методика и критерии оценки качества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определяется Заказчиком по согласованию с Исполнителем.</w:t>
      </w:r>
    </w:p>
    <w:p w:rsidR="00B2392C" w:rsidRPr="00046D61" w:rsidRDefault="002E7067" w:rsidP="00931822">
      <w:pPr>
        <w:pStyle w:val="af8"/>
        <w:widowControl/>
        <w:numPr>
          <w:ilvl w:val="2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Периодичность, состав конкретных контрольных мероприятий определяется Заказчиком</w:t>
      </w:r>
      <w:r w:rsidR="001647AE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</w:p>
    <w:p w:rsidR="00B65796" w:rsidRPr="00046D61" w:rsidRDefault="00B65796" w:rsidP="00931822">
      <w:pPr>
        <w:pStyle w:val="af8"/>
        <w:widowControl/>
        <w:numPr>
          <w:ilvl w:val="2"/>
          <w:numId w:val="9"/>
        </w:numPr>
        <w:tabs>
          <w:tab w:val="left" w:pos="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Для </w:t>
      </w:r>
      <w:r w:rsidR="00423F4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оперативного контроля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должны использоваться диалоги за период не более чем за один месяц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предшествующий отчетному периоду и не более 10 диалогов по одному сотруднику по различным тематикам.</w:t>
      </w:r>
    </w:p>
    <w:p w:rsidR="000744A4" w:rsidRPr="00046D61" w:rsidRDefault="000744A4">
      <w:pPr>
        <w:widowControl/>
        <w:shd w:val="clear" w:color="auto" w:fill="FFFFFF"/>
        <w:tabs>
          <w:tab w:val="left" w:pos="0"/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firstLine="992"/>
        <w:rPr>
          <w:rFonts w:ascii="Courier New" w:hAnsi="Courier New" w:cs="Courier New"/>
          <w:bCs/>
          <w:spacing w:val="-2"/>
          <w:sz w:val="28"/>
          <w:szCs w:val="28"/>
        </w:rPr>
      </w:pPr>
    </w:p>
    <w:p w:rsidR="00B95101" w:rsidRPr="00046D61" w:rsidRDefault="003C7C6C" w:rsidP="003C7C6C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2.6. </w:t>
      </w:r>
      <w:r w:rsidR="00B95101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результатам контроля Заказчиком качества информационно-</w:t>
      </w:r>
      <w:r w:rsidR="00222EFD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технического </w:t>
      </w:r>
      <w:r w:rsidR="00B95101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обслуживания:</w:t>
      </w:r>
    </w:p>
    <w:p w:rsidR="000744A4" w:rsidRPr="00046D61" w:rsidRDefault="00B95101">
      <w:pPr>
        <w:widowControl/>
        <w:shd w:val="clear" w:color="auto" w:fill="FFFFFF"/>
        <w:tabs>
          <w:tab w:val="left" w:pos="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8"/>
          <w:szCs w:val="28"/>
        </w:rPr>
        <w:t xml:space="preserve">-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удовлетворительным результатом контроля качества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считается оценка 85% и более.</w:t>
      </w:r>
    </w:p>
    <w:p w:rsidR="000744A4" w:rsidRPr="00046D61" w:rsidRDefault="002E7067">
      <w:pPr>
        <w:widowControl/>
        <w:shd w:val="clear" w:color="auto" w:fill="FFFFFF"/>
        <w:tabs>
          <w:tab w:val="left" w:pos="0"/>
          <w:tab w:val="left" w:pos="284"/>
          <w:tab w:val="left" w:pos="567"/>
          <w:tab w:val="left" w:pos="1260"/>
        </w:tabs>
        <w:autoSpaceDE/>
        <w:autoSpaceDN/>
        <w:adjustRightInd/>
        <w:ind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- Доля удовлетворительных оценок должна составлять </w:t>
      </w:r>
      <w:r w:rsidR="009B373D" w:rsidRPr="00046D61">
        <w:rPr>
          <w:rFonts w:ascii="Courier New" w:hAnsi="Courier New" w:cs="Courier New"/>
          <w:bCs/>
          <w:spacing w:val="-2"/>
          <w:sz w:val="24"/>
          <w:szCs w:val="24"/>
        </w:rPr>
        <w:t>не менее 95%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для работников информационно—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="009B373D" w:rsidRPr="00046D61">
        <w:rPr>
          <w:rFonts w:ascii="Courier New" w:hAnsi="Courier New" w:cs="Courier New"/>
          <w:bCs/>
          <w:spacing w:val="-2"/>
          <w:sz w:val="24"/>
          <w:szCs w:val="24"/>
        </w:rPr>
        <w:t>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spacing w:before="60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Результаты контроля Заказчиком качества информационно— </w:t>
      </w:r>
      <w:r w:rsidR="003863DD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направляются Исполнителю</w:t>
      </w:r>
      <w:r w:rsidR="00B65796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на еженедельной основе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для дальнейшего проведения мероприятий по улучшению качества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 После проведения мероприятий по улучшению качества информационно-</w:t>
      </w:r>
      <w:r w:rsidR="002D189A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Исполнитель информирует Заказчика о результатах проведенных мероприятий.</w:t>
      </w:r>
    </w:p>
    <w:p w:rsidR="00E654B5" w:rsidRPr="00046D61" w:rsidRDefault="00E654B5" w:rsidP="00931822">
      <w:pPr>
        <w:pStyle w:val="af8"/>
        <w:widowControl/>
        <w:numPr>
          <w:ilvl w:val="2"/>
          <w:numId w:val="9"/>
        </w:numPr>
        <w:autoSpaceDE/>
        <w:autoSpaceDN/>
        <w:adjustRightInd/>
        <w:spacing w:before="60"/>
        <w:ind w:left="0" w:firstLine="709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 результатам контроля Зак</w:t>
      </w:r>
      <w:r w:rsidR="002D189A" w:rsidRPr="00046D61">
        <w:rPr>
          <w:rFonts w:ascii="Courier New" w:hAnsi="Courier New" w:cs="Courier New"/>
          <w:sz w:val="24"/>
          <w:szCs w:val="24"/>
        </w:rPr>
        <w:t>азчиком качества информационно</w:t>
      </w:r>
      <w:r w:rsidRPr="00046D61">
        <w:rPr>
          <w:rFonts w:ascii="Courier New" w:hAnsi="Courier New" w:cs="Courier New"/>
          <w:sz w:val="24"/>
          <w:szCs w:val="24"/>
        </w:rPr>
        <w:t>-</w:t>
      </w:r>
      <w:r w:rsidR="006C5B0E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с Исполнителя может взиматься штраф в размере, определенном Разделом №4 дополнительного соглашения, за каждое выявленное повторное обоснованное несоответствие требованиям к качеству обслуживания, но не более чем за одно повторное несоответствие по одному обслуженному вызову.</w:t>
      </w:r>
    </w:p>
    <w:p w:rsidR="00E654B5" w:rsidRPr="00046D61" w:rsidRDefault="00E654B5" w:rsidP="009733EF">
      <w:pPr>
        <w:widowControl/>
        <w:autoSpaceDE/>
        <w:autoSpaceDN/>
        <w:adjustRightInd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Повторным считается несоответствие, выявленное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по аналогичному критерию у одного и того же работника </w:t>
      </w:r>
      <w:r w:rsidR="008E644F" w:rsidRPr="00046D61">
        <w:rPr>
          <w:rFonts w:ascii="Courier New" w:hAnsi="Courier New" w:cs="Courier New"/>
          <w:sz w:val="24"/>
          <w:szCs w:val="24"/>
        </w:rPr>
        <w:t>информационно-</w:t>
      </w:r>
      <w:r w:rsidR="00D24745" w:rsidRPr="00046D61">
        <w:rPr>
          <w:rFonts w:ascii="Courier New" w:hAnsi="Courier New" w:cs="Courier New"/>
          <w:sz w:val="24"/>
          <w:szCs w:val="24"/>
        </w:rPr>
        <w:t>технического</w:t>
      </w:r>
      <w:r w:rsidR="006C5B0E">
        <w:rPr>
          <w:rFonts w:ascii="Courier New" w:hAnsi="Courier New" w:cs="Courier New"/>
          <w:sz w:val="24"/>
          <w:szCs w:val="24"/>
        </w:rPr>
        <w:t xml:space="preserve"> </w:t>
      </w:r>
      <w:r w:rsidR="008E644F" w:rsidRPr="00046D61">
        <w:rPr>
          <w:rFonts w:ascii="Courier New" w:hAnsi="Courier New" w:cs="Courier New"/>
          <w:sz w:val="24"/>
          <w:szCs w:val="24"/>
        </w:rPr>
        <w:t>обслуживания</w:t>
      </w:r>
      <w:r w:rsidRPr="00046D61">
        <w:rPr>
          <w:rFonts w:ascii="Courier New" w:hAnsi="Courier New" w:cs="Courier New"/>
          <w:sz w:val="24"/>
          <w:szCs w:val="24"/>
        </w:rPr>
        <w:t xml:space="preserve"> повторно, но не ранее начала предоставления услуг, подтвержденного Актом начала предоставления услуг.</w:t>
      </w:r>
    </w:p>
    <w:p w:rsidR="00E654B5" w:rsidRPr="00046D61" w:rsidRDefault="00E654B5" w:rsidP="00931822">
      <w:pPr>
        <w:pStyle w:val="af8"/>
        <w:widowControl/>
        <w:numPr>
          <w:ilvl w:val="2"/>
          <w:numId w:val="9"/>
        </w:numPr>
        <w:autoSpaceDE/>
        <w:autoSpaceDN/>
        <w:adjustRightInd/>
        <w:spacing w:before="60"/>
        <w:ind w:left="0"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lastRenderedPageBreak/>
        <w:t>По результатам контроля Заказчиком качества информационно</w:t>
      </w:r>
      <w:r w:rsidR="006C5B0E">
        <w:rPr>
          <w:rFonts w:ascii="Courier New" w:hAnsi="Courier New" w:cs="Courier New"/>
          <w:sz w:val="24"/>
          <w:szCs w:val="24"/>
        </w:rPr>
        <w:t xml:space="preserve">-технического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с Исполнителя может взиматься штраф в ра</w:t>
      </w:r>
      <w:r w:rsidR="002D189A" w:rsidRPr="00046D61">
        <w:rPr>
          <w:rFonts w:ascii="Courier New" w:hAnsi="Courier New" w:cs="Courier New"/>
          <w:sz w:val="24"/>
          <w:szCs w:val="24"/>
        </w:rPr>
        <w:t>змере, определенном Разделом </w:t>
      </w:r>
      <w:r w:rsidRPr="00046D61">
        <w:rPr>
          <w:rFonts w:ascii="Courier New" w:hAnsi="Courier New" w:cs="Courier New"/>
          <w:sz w:val="24"/>
          <w:szCs w:val="24"/>
        </w:rPr>
        <w:t>№</w:t>
      </w:r>
      <w:r w:rsidR="002D189A" w:rsidRPr="00046D61">
        <w:rPr>
          <w:rFonts w:ascii="Courier New" w:hAnsi="Courier New" w:cs="Courier New"/>
          <w:sz w:val="24"/>
          <w:szCs w:val="24"/>
        </w:rPr>
        <w:t> </w:t>
      </w:r>
      <w:r w:rsidRPr="00046D61">
        <w:rPr>
          <w:rFonts w:ascii="Courier New" w:hAnsi="Courier New" w:cs="Courier New"/>
          <w:sz w:val="24"/>
          <w:szCs w:val="24"/>
        </w:rPr>
        <w:t>4</w:t>
      </w:r>
      <w:r w:rsidR="002D189A" w:rsidRPr="00046D61">
        <w:rPr>
          <w:rFonts w:ascii="Courier New" w:hAnsi="Courier New" w:cs="Courier New"/>
          <w:sz w:val="24"/>
          <w:szCs w:val="24"/>
        </w:rPr>
        <w:t xml:space="preserve">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соглашения, за каждое выявленное несоответствие требованиям к проведению Идентификации при обращении Клиентов.</w:t>
      </w:r>
    </w:p>
    <w:p w:rsidR="00B2392C" w:rsidRPr="00046D61" w:rsidRDefault="002E7067" w:rsidP="00A92E97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0" w:firstLine="709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Система мотивации сотрудников Исполнителя: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должна мотивировать сотрудников Исполнителя на обеспечение высокого уровня качества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 и постоянного его повышения.</w:t>
      </w:r>
    </w:p>
    <w:p w:rsidR="00E633E6" w:rsidRPr="00046D61" w:rsidRDefault="00E633E6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1053C3" w:rsidRPr="00046D61" w:rsidRDefault="001053C3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1053C3" w:rsidRPr="00046D61" w:rsidRDefault="001053C3" w:rsidP="00E654B5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60"/>
        <w:ind w:left="709" w:firstLine="709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9B373D" w:rsidP="00931822">
      <w:pPr>
        <w:pStyle w:val="af8"/>
        <w:widowControl/>
        <w:numPr>
          <w:ilvl w:val="0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spacing w:line="300" w:lineRule="atLeast"/>
        <w:ind w:left="0" w:firstLine="0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Требования к рабочим местам сотрудников для дистанционного обслуживания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Графики работы сотрудников должны составляться с учетом входящей нагрузки от абонентов в разрезе дней месяца, рабочего дня с учетом дней и часов наибольшей нагрузки.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Сотрудники обязаны соблюдать расписание технологических перерывов.</w:t>
      </w:r>
    </w:p>
    <w:p w:rsidR="00B2392C" w:rsidRPr="00046D61" w:rsidRDefault="002E7067" w:rsidP="00931822">
      <w:pPr>
        <w:pStyle w:val="af8"/>
        <w:widowControl/>
        <w:numPr>
          <w:ilvl w:val="1"/>
          <w:numId w:val="9"/>
        </w:numPr>
        <w:shd w:val="clear" w:color="auto" w:fill="FFFFFF"/>
        <w:tabs>
          <w:tab w:val="left" w:pos="709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Сотрудники Исполнителя обеспечивают порядок на рабочем столе, отсутствие предметов, не связанных с дистанционн</w:t>
      </w:r>
      <w:r w:rsidR="008840F5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ым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обслуживанием Абонента.</w:t>
      </w:r>
    </w:p>
    <w:p w:rsidR="000744A4" w:rsidRPr="00046D61" w:rsidRDefault="000744A4">
      <w:pPr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153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8840F5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Работа с обращениями Абонентов: жалобы, претензии, предложения.</w:t>
      </w:r>
    </w:p>
    <w:p w:rsidR="00B2392C" w:rsidRPr="00046D61" w:rsidRDefault="008840F5" w:rsidP="00931822">
      <w:pPr>
        <w:pStyle w:val="af8"/>
        <w:widowControl/>
        <w:numPr>
          <w:ilvl w:val="1"/>
          <w:numId w:val="2"/>
        </w:numPr>
        <w:tabs>
          <w:tab w:val="num" w:pos="0"/>
        </w:tabs>
        <w:adjustRightInd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Предложения от Абонентов в части улучшения качества информационно-</w:t>
      </w:r>
      <w:r w:rsidR="006C5B0E">
        <w:rPr>
          <w:rFonts w:ascii="Courier New" w:hAnsi="Courier New" w:cs="Courier New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sz w:val="24"/>
          <w:szCs w:val="24"/>
        </w:rPr>
        <w:t>обслуживания Абонентов рассматриваются руководством Исполнителя и Заказчика, и исполняются при наличии возможности и целесообразности.</w:t>
      </w:r>
    </w:p>
    <w:p w:rsidR="00B97549" w:rsidRPr="00046D61" w:rsidRDefault="008840F5" w:rsidP="00A83EC8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Претензии, жалобы Абонентов о некачественном дистанционном обслуживании рассматриваются Заказчиком, который готовит письменные ответы Абонентам, с учетом информации, предоставленной Исполнителем. Претензия или жалоба Абонента – письменное или устное претензионное обращение, в котором Абонент сообщает Заказчику или Исполнителю обоснованное недовольство, касающееся качества обслуживания, которое обеспечивает Исполнитель в рамках обязательств, предусмотренных Договором. </w:t>
      </w:r>
      <w:r w:rsidR="00A148FC" w:rsidRPr="00046D61">
        <w:rPr>
          <w:rFonts w:ascii="Courier New" w:hAnsi="Courier New" w:cs="Courier New"/>
          <w:sz w:val="24"/>
          <w:szCs w:val="24"/>
        </w:rPr>
        <w:t xml:space="preserve">Претензия может быть заявлена по различным каналам поступления (личный визит, почта, факс, телефон (в </w:t>
      </w:r>
      <w:proofErr w:type="spellStart"/>
      <w:r w:rsidR="00A148FC" w:rsidRPr="00046D61">
        <w:rPr>
          <w:rFonts w:ascii="Courier New" w:hAnsi="Courier New" w:cs="Courier New"/>
          <w:sz w:val="24"/>
          <w:szCs w:val="24"/>
        </w:rPr>
        <w:t>т.ч</w:t>
      </w:r>
      <w:proofErr w:type="spellEnd"/>
      <w:r w:rsidR="00A148FC" w:rsidRPr="00046D61">
        <w:rPr>
          <w:rFonts w:ascii="Courier New" w:hAnsi="Courier New" w:cs="Courier New"/>
          <w:sz w:val="24"/>
          <w:szCs w:val="24"/>
        </w:rPr>
        <w:t>. на 1-ую линию информационно-справочных служб Заказчика, или по номеру Отдела по работе с претензиями), интернет (официальный сайт Общества, Личный кабинет, Форум), электронная почта, книга жалоб и предложений).</w:t>
      </w:r>
    </w:p>
    <w:p w:rsidR="00B2392C" w:rsidRPr="00046D61" w:rsidRDefault="00A148FC" w:rsidP="00931822">
      <w:pPr>
        <w:numPr>
          <w:ilvl w:val="1"/>
          <w:numId w:val="2"/>
        </w:numPr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Претензией также считается высказанное недовольство клиента</w:t>
      </w:r>
      <w:r w:rsidR="00F539C7" w:rsidRPr="00046D61">
        <w:rPr>
          <w:rFonts w:ascii="Courier New" w:hAnsi="Courier New" w:cs="Courier New"/>
          <w:sz w:val="24"/>
          <w:szCs w:val="24"/>
        </w:rPr>
        <w:t xml:space="preserve"> на качество обслуживания</w:t>
      </w:r>
      <w:r w:rsidRPr="00046D61">
        <w:rPr>
          <w:rFonts w:ascii="Courier New" w:hAnsi="Courier New" w:cs="Courier New"/>
          <w:sz w:val="24"/>
          <w:szCs w:val="24"/>
        </w:rPr>
        <w:t xml:space="preserve"> в процессе решения вопроса.</w:t>
      </w:r>
      <w:r w:rsidR="00025580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>Суть претензионного обращения регистрируется в лицензированном АРМ Заказчика, которое предназначено для регистрации обращений и претензий абонентов</w:t>
      </w:r>
    </w:p>
    <w:p w:rsidR="00B2392C" w:rsidRPr="00046D61" w:rsidRDefault="008840F5" w:rsidP="00931822">
      <w:pPr>
        <w:pStyle w:val="af8"/>
        <w:widowControl/>
        <w:numPr>
          <w:ilvl w:val="1"/>
          <w:numId w:val="2"/>
        </w:numPr>
        <w:adjustRightInd/>
        <w:ind w:left="0" w:firstLine="993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Стороны совместно обеспечивают меры по исключению в будущем аналогичных по содержанию претензий и жалоб.</w:t>
      </w:r>
    </w:p>
    <w:p w:rsidR="000744A4" w:rsidRPr="00046D61" w:rsidRDefault="000744A4" w:rsidP="00B97549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Претензия – претензионное обращение, в котором заявитель сообщает Обществу в письменном или устном виде о своем недовольстве или проблемах в использовании услуг связи, предоставляемых Обществом, о некорректности информации, предоставляемой Обществом, о недовольстве качеством взаимодействия с представителями Общества, о нарушении прав, неисполнении или ненадлежащем исполнении со стороны Общества своих обязательств,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предусмотренных договором об оказании услуг связи; сообщает о факте расхождения данных Общества и абонента об оказанных услугах связи, в отношении которого имеется несогласие Общества или абонента.</w:t>
      </w:r>
    </w:p>
    <w:p w:rsidR="000744A4" w:rsidRPr="00046D61" w:rsidRDefault="000744A4" w:rsidP="002E365E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F2354D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Показатели качества работы с обращениями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Количество некорректно оформлен</w:t>
      </w:r>
      <w:r w:rsidR="00F2354D"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ных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обращений абонентов.</w:t>
      </w:r>
    </w:p>
    <w:p w:rsidR="000744A4" w:rsidRPr="00046D61" w:rsidRDefault="00F2354D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Количество некорректно оформленных обращений абонентов (инцидентов), эскалированных в подразделения Заказчика для дальнейшего рассмотрения и решения, за отчетный период, считается как количество обращений (инцидентов), обоснованно</w:t>
      </w:r>
      <w:r w:rsidR="00A30754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сть которых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 подтверждена Актом проверки исполнения Исполнителем обязательств, предусмотренных настоящим дополнительн</w:t>
      </w:r>
      <w:r w:rsidR="00CF2517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соглашением, оформленным в соответствии с </w:t>
      </w:r>
      <w:r w:rsidR="0053418A" w:rsidRPr="00046D61">
        <w:rPr>
          <w:rFonts w:ascii="Courier New" w:hAnsi="Courier New" w:cs="Courier New"/>
          <w:bCs/>
          <w:spacing w:val="-2"/>
          <w:sz w:val="24"/>
          <w:szCs w:val="24"/>
        </w:rPr>
        <w:t>Разделом 7.</w:t>
      </w:r>
    </w:p>
    <w:p w:rsidR="000744A4" w:rsidRPr="00046D61" w:rsidRDefault="004D109A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За каждое некорректно оформленное обращение с Исполнителя </w:t>
      </w:r>
      <w:r w:rsidR="00FD1462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может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вз</w:t>
      </w:r>
      <w:r w:rsidR="00F04D7F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мат</w:t>
      </w:r>
      <w:r w:rsidR="00FD1462" w:rsidRPr="00046D61">
        <w:rPr>
          <w:rFonts w:ascii="Courier New" w:hAnsi="Courier New" w:cs="Courier New"/>
          <w:bCs/>
          <w:spacing w:val="-2"/>
          <w:sz w:val="24"/>
          <w:szCs w:val="24"/>
        </w:rPr>
        <w:t>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ся штраф в соответствии с Разделом №</w:t>
      </w:r>
      <w:r w:rsidR="00E75ACB" w:rsidRPr="00046D61">
        <w:rPr>
          <w:rFonts w:ascii="Courier New" w:hAnsi="Courier New" w:cs="Courier New"/>
          <w:bCs/>
          <w:spacing w:val="-2"/>
          <w:sz w:val="24"/>
          <w:szCs w:val="24"/>
        </w:rPr>
        <w:t>4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настоящего дополнительного соглашения.</w:t>
      </w:r>
    </w:p>
    <w:p w:rsidR="000744A4" w:rsidRPr="00046D61" w:rsidRDefault="000744A4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Количество обоснованных претензий Абонентов о некачественном информационно </w:t>
      </w:r>
      <w:r w:rsidR="006C5B0E">
        <w:rPr>
          <w:rFonts w:ascii="Courier New" w:hAnsi="Courier New" w:cs="Courier New"/>
          <w:b/>
          <w:bCs/>
          <w:spacing w:val="-2"/>
          <w:sz w:val="24"/>
          <w:szCs w:val="24"/>
        </w:rPr>
        <w:t>–</w:t>
      </w:r>
      <w:r w:rsidR="00025580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 </w:t>
      </w:r>
      <w:r w:rsidR="006C5B0E">
        <w:rPr>
          <w:rFonts w:ascii="Courier New" w:hAnsi="Courier New" w:cs="Courier New"/>
          <w:b/>
          <w:bCs/>
          <w:spacing w:val="-2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обслуживании.</w:t>
      </w:r>
    </w:p>
    <w:p w:rsidR="000744A4" w:rsidRPr="00046D61" w:rsidRDefault="00CF2517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Решение об обоснованности претензии Абонента выносит комиссия в составе не менее чем по одному представителю от Заказчика и от Исполнителя, на основании имеющихся письменных и устных обращений абонентов и звукозаписей разговоров.</w:t>
      </w:r>
    </w:p>
    <w:p w:rsidR="00B2392C" w:rsidRPr="00046D61" w:rsidRDefault="00CF251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За обоснованную претензию Абонента с Исполнителя </w:t>
      </w:r>
      <w:r w:rsidR="00C35D4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может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вз</w:t>
      </w:r>
      <w:r w:rsidR="00F04D7F" w:rsidRPr="00046D61">
        <w:rPr>
          <w:rFonts w:ascii="Courier New" w:hAnsi="Courier New" w:cs="Courier New"/>
          <w:bCs/>
          <w:spacing w:val="-2"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мат</w:t>
      </w:r>
      <w:r w:rsidR="00C35D48" w:rsidRPr="00046D61">
        <w:rPr>
          <w:rFonts w:ascii="Courier New" w:hAnsi="Courier New" w:cs="Courier New"/>
          <w:bCs/>
          <w:spacing w:val="-2"/>
          <w:sz w:val="24"/>
          <w:szCs w:val="24"/>
        </w:rPr>
        <w:t>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ся штраф в соответствии с Разделом №</w:t>
      </w:r>
      <w:r w:rsidR="00E75ACB" w:rsidRPr="00046D61">
        <w:rPr>
          <w:rFonts w:ascii="Courier New" w:hAnsi="Courier New" w:cs="Courier New"/>
          <w:bCs/>
          <w:spacing w:val="-2"/>
          <w:sz w:val="24"/>
          <w:szCs w:val="24"/>
        </w:rPr>
        <w:t>4</w:t>
      </w:r>
      <w:r w:rsidR="00025580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настоящего дополнительного соглашения.</w:t>
      </w:r>
    </w:p>
    <w:p w:rsidR="00C35D48" w:rsidRPr="00046D61" w:rsidRDefault="00C35D48" w:rsidP="00931822">
      <w:pPr>
        <w:pStyle w:val="af8"/>
        <w:widowControl/>
        <w:numPr>
          <w:ilvl w:val="1"/>
          <w:numId w:val="2"/>
        </w:numPr>
        <w:tabs>
          <w:tab w:val="left" w:pos="284"/>
          <w:tab w:val="left" w:pos="567"/>
          <w:tab w:val="left" w:pos="1260"/>
        </w:tabs>
        <w:autoSpaceDE/>
        <w:autoSpaceDN/>
        <w:adjustRightInd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</w:t>
      </w:r>
      <w:r w:rsidRPr="00046D61">
        <w:rPr>
          <w:rFonts w:ascii="Courier New" w:hAnsi="Courier New" w:cs="Courier New"/>
          <w:sz w:val="24"/>
          <w:szCs w:val="24"/>
        </w:rPr>
        <w:t xml:space="preserve">рок </w:t>
      </w:r>
      <w:r w:rsidR="00812E72" w:rsidRPr="00046D61">
        <w:rPr>
          <w:rFonts w:ascii="Courier New" w:hAnsi="Courier New" w:cs="Courier New"/>
          <w:sz w:val="24"/>
          <w:szCs w:val="24"/>
        </w:rPr>
        <w:t xml:space="preserve">направления информации </w:t>
      </w:r>
      <w:r w:rsidR="002E02DD" w:rsidRPr="00046D61">
        <w:rPr>
          <w:rFonts w:ascii="Courier New" w:hAnsi="Courier New" w:cs="Courier New"/>
          <w:sz w:val="24"/>
          <w:szCs w:val="24"/>
        </w:rPr>
        <w:t xml:space="preserve">о </w:t>
      </w:r>
      <w:r w:rsidRPr="00046D61">
        <w:rPr>
          <w:rFonts w:ascii="Courier New" w:hAnsi="Courier New" w:cs="Courier New"/>
          <w:sz w:val="24"/>
          <w:szCs w:val="24"/>
        </w:rPr>
        <w:t>претензии Заказчиком в адрес Исполнителя не должен превышать 1 календарного месяца со дня регистрации претензии в ИС Заказчика.</w:t>
      </w:r>
    </w:p>
    <w:p w:rsidR="00C35D48" w:rsidRPr="00046D61" w:rsidRDefault="00C35D48" w:rsidP="009733EF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ind w:left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2E365E" w:rsidRPr="00046D61" w:rsidRDefault="002E365E" w:rsidP="002E365E">
      <w:pPr>
        <w:pStyle w:val="af8"/>
        <w:widowControl/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B2392C" w:rsidRPr="00046D61" w:rsidRDefault="00CF2517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Процедура предоставления данных для информационно – </w:t>
      </w:r>
      <w:r w:rsidR="002D189A" w:rsidRPr="00046D61">
        <w:rPr>
          <w:rFonts w:ascii="Courier New" w:hAnsi="Courier New" w:cs="Courier New"/>
          <w:b/>
          <w:bCs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обслуживания Абонентов.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С целью обеспечения корректного информирования Абонентов Заказчик предоставляет Исполнителю первоначально, а также по факту внесения изменений: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Прейскурант Заказчика;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Формы договоров, заявлений Абонента;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Описание технологий оказания и специфики оказания сервисов и услуг связи, предоставляемых Заказчиком, особенностей оборудования, необходимого при пользовании услугами связи;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Описание конкурентных преимуществ услуг связи,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предоставляемых Заказчиком;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Инструкции по работе с информационными системами, используем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ыми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 предоставлении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обслуживания.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Описание тарифных планов на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У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слуги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С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вязи (структура, особенности) — как на баз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овые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, так и на дополнительные услуги;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Информацию о проводимых рекламных кампаниях. Описание и часто задаваемые вопросы (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  <w:lang w:val="en-US"/>
        </w:rPr>
        <w:t>FAQ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) по 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рекламным и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маркетингов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акциям и проводим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ым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мероприятиям (название акции, продвигаемая услуга или тарифные планы, сроки проведения, территория проведения акции, основные преимущества для Абонентов и т.д.;</w:t>
      </w:r>
    </w:p>
    <w:p w:rsidR="00B2392C" w:rsidRPr="00046D61" w:rsidRDefault="002E7067" w:rsidP="00931822">
      <w:pPr>
        <w:pStyle w:val="af8"/>
        <w:widowControl/>
        <w:numPr>
          <w:ilvl w:val="2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lastRenderedPageBreak/>
        <w:t>Прочую информацию, необходимую для работы с Абонентами Заказчика.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Информирование Исполнителя об изменениях перечня и структуры информации, предоставляемой в рамках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а также об иных действиях (фактах, событиях), которые влекут за собой увеличение объемов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обслуживания, в том числе о проведении маркетинговых и иных акций, смс—расс</w:t>
      </w:r>
      <w:r w:rsidR="0036482B" w:rsidRPr="00046D61">
        <w:rPr>
          <w:rFonts w:ascii="Courier New" w:hAnsi="Courier New" w:cs="Courier New"/>
          <w:bCs/>
          <w:spacing w:val="-2"/>
          <w:sz w:val="24"/>
          <w:szCs w:val="24"/>
        </w:rPr>
        <w:t>ылка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х, осуществляется не позднее </w:t>
      </w:r>
      <w:r w:rsidR="00FC30D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10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рабочих дней до введения изменений в силу (проведения акций)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Информирование Исполнителя об изменениях, не влекущих за собой увеличение объемов информационно—</w:t>
      </w:r>
      <w:r w:rsidR="006C5B0E">
        <w:rPr>
          <w:rFonts w:ascii="Courier New" w:hAnsi="Courier New" w:cs="Courier New"/>
          <w:bCs/>
          <w:spacing w:val="-2"/>
          <w:sz w:val="24"/>
          <w:szCs w:val="24"/>
        </w:rPr>
        <w:t xml:space="preserve">технического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обслуживания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осуществляется не позднее </w:t>
      </w:r>
      <w:r w:rsidR="00FC30DB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5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рабочих дней до вступления</w:t>
      </w:r>
      <w:r w:rsidR="0046630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соответствующих изменений в силу. </w:t>
      </w:r>
    </w:p>
    <w:p w:rsidR="00B2392C" w:rsidRPr="00046D61" w:rsidRDefault="002E7067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ind w:left="0" w:firstLine="993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В случае не предоставления или несвоевременного предоставления информационных материалов со стороны Заказчика, Исп</w:t>
      </w:r>
      <w:r w:rsidR="00C97C48" w:rsidRPr="00046D61">
        <w:rPr>
          <w:rFonts w:ascii="Courier New" w:hAnsi="Courier New" w:cs="Courier New"/>
          <w:bCs/>
          <w:spacing w:val="-2"/>
          <w:sz w:val="24"/>
          <w:szCs w:val="24"/>
        </w:rPr>
        <w:t>олнитель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не несет ответственности за предоставление Абонентам некорректной информации или не предоставление Абонентам информации на момент отсутствия у него указанных информационных материалов.</w:t>
      </w:r>
    </w:p>
    <w:p w:rsidR="005200D3" w:rsidRPr="00046D61" w:rsidRDefault="00C97C48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Д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анные предоставляются посредством электронной почты на адреса ответственных специалистов со стороны Исполнителя либо ин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ыми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системами электронного документооборота или факсимильны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ми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сообщениями. Переданной считается информация, доставленная в электронные ящики сотрудников Исп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о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>лнителя или принятая факсимильны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>м</w:t>
      </w:r>
      <w:r w:rsidR="002E7067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аппаратом Исполнителя.</w:t>
      </w:r>
    </w:p>
    <w:p w:rsidR="001612F4" w:rsidRPr="00046D61" w:rsidRDefault="001612F4" w:rsidP="00931822">
      <w:pPr>
        <w:pStyle w:val="af8"/>
        <w:widowControl/>
        <w:numPr>
          <w:ilvl w:val="1"/>
          <w:numId w:val="2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line="300" w:lineRule="atLeast"/>
        <w:ind w:left="0" w:firstLine="992"/>
        <w:rPr>
          <w:rFonts w:ascii="Courier New" w:hAnsi="Courier New" w:cs="Courier New"/>
          <w:bCs/>
          <w:spacing w:val="-2"/>
          <w:sz w:val="24"/>
          <w:szCs w:val="24"/>
        </w:rPr>
      </w:pPr>
    </w:p>
    <w:p w:rsidR="002A6464" w:rsidRPr="00046D61" w:rsidRDefault="002A6464" w:rsidP="00931822">
      <w:pPr>
        <w:pStyle w:val="af8"/>
        <w:widowControl/>
        <w:numPr>
          <w:ilvl w:val="0"/>
          <w:numId w:val="2"/>
        </w:numPr>
        <w:adjustRightInd/>
        <w:ind w:left="357" w:hanging="357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Порядок прогнозирования нагрузки.</w:t>
      </w:r>
    </w:p>
    <w:p w:rsidR="00A143C2" w:rsidRPr="00046D61" w:rsidRDefault="00E57E93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Заказчик обеспечивает предоставление Исполнителю не позднее, чем за два месяца до начала планового </w:t>
      </w:r>
      <w:r w:rsidR="001612F4" w:rsidRPr="00046D61">
        <w:rPr>
          <w:rFonts w:ascii="Courier New" w:hAnsi="Courier New" w:cs="Courier New"/>
          <w:sz w:val="24"/>
          <w:szCs w:val="24"/>
        </w:rPr>
        <w:t>периода прогноз</w:t>
      </w:r>
      <w:r w:rsidRPr="00046D61">
        <w:rPr>
          <w:rFonts w:ascii="Courier New" w:hAnsi="Courier New" w:cs="Courier New"/>
          <w:sz w:val="24"/>
          <w:szCs w:val="24"/>
        </w:rPr>
        <w:t xml:space="preserve"> нагрузки </w:t>
      </w:r>
      <w:r w:rsidR="00E91EF1" w:rsidRPr="00046D61">
        <w:rPr>
          <w:rFonts w:ascii="Courier New" w:hAnsi="Courier New" w:cs="Courier New"/>
          <w:sz w:val="24"/>
          <w:szCs w:val="24"/>
        </w:rPr>
        <w:t xml:space="preserve">на месяц </w:t>
      </w:r>
      <w:r w:rsidRPr="00046D61">
        <w:rPr>
          <w:rFonts w:ascii="Courier New" w:hAnsi="Courier New" w:cs="Courier New"/>
          <w:sz w:val="24"/>
          <w:szCs w:val="24"/>
        </w:rPr>
        <w:t>по исходящим, входящим вызовам</w:t>
      </w:r>
      <w:r w:rsidR="001F070C" w:rsidRPr="00046D61">
        <w:rPr>
          <w:rFonts w:ascii="Courier New" w:hAnsi="Courier New" w:cs="Courier New"/>
          <w:sz w:val="24"/>
          <w:szCs w:val="24"/>
        </w:rPr>
        <w:t>,</w:t>
      </w:r>
      <w:r w:rsidRPr="00046D61">
        <w:rPr>
          <w:rFonts w:ascii="Courier New" w:hAnsi="Courier New" w:cs="Courier New"/>
          <w:sz w:val="24"/>
          <w:szCs w:val="24"/>
        </w:rPr>
        <w:t xml:space="preserve"> обращениям, поступающим по электронным каналам (электронной почте, WEB-каналу, и другим видам обращений, предусмотренным настоящим дополнительным соглашением</w:t>
      </w:r>
      <w:r w:rsidR="00C53C79" w:rsidRPr="00046D61">
        <w:rPr>
          <w:rFonts w:ascii="Courier New" w:hAnsi="Courier New" w:cs="Courier New"/>
          <w:sz w:val="24"/>
          <w:szCs w:val="24"/>
        </w:rPr>
        <w:t>),</w:t>
      </w:r>
      <w:r w:rsidRPr="00046D61">
        <w:rPr>
          <w:rFonts w:ascii="Courier New" w:hAnsi="Courier New" w:cs="Courier New"/>
          <w:sz w:val="24"/>
          <w:szCs w:val="24"/>
        </w:rPr>
        <w:t xml:space="preserve"> а также по среднему времени обслуживания (AHT) в разрезе Служб, линий обслуживания по форме Таблицы 7.1.1</w:t>
      </w:r>
      <w:r w:rsidR="00C53C79" w:rsidRPr="00046D61">
        <w:rPr>
          <w:rFonts w:ascii="Courier New" w:hAnsi="Courier New" w:cs="Courier New"/>
          <w:sz w:val="24"/>
          <w:szCs w:val="24"/>
        </w:rPr>
        <w:t>.</w:t>
      </w:r>
      <w:r w:rsidR="0093683F" w:rsidRPr="00046D61">
        <w:rPr>
          <w:rFonts w:ascii="Courier New" w:hAnsi="Courier New" w:cs="Courier New"/>
          <w:sz w:val="24"/>
          <w:szCs w:val="24"/>
        </w:rPr>
        <w:t>за подписью ответственного сотрудника</w:t>
      </w:r>
      <w:r w:rsidR="00D866FF" w:rsidRPr="00046D61">
        <w:rPr>
          <w:rFonts w:ascii="Courier New" w:hAnsi="Courier New" w:cs="Courier New"/>
          <w:sz w:val="24"/>
          <w:szCs w:val="24"/>
        </w:rPr>
        <w:t>.</w:t>
      </w:r>
    </w:p>
    <w:p w:rsidR="00C53C79" w:rsidRPr="00046D61" w:rsidRDefault="00C53C79" w:rsidP="00C53C79">
      <w:pPr>
        <w:pStyle w:val="af8"/>
        <w:autoSpaceDE/>
        <w:spacing w:after="0"/>
        <w:ind w:left="993"/>
        <w:rPr>
          <w:rFonts w:ascii="Courier New" w:hAnsi="Courier New" w:cs="Courier New"/>
          <w:sz w:val="24"/>
          <w:szCs w:val="24"/>
        </w:rPr>
      </w:pPr>
    </w:p>
    <w:p w:rsidR="00A143C2" w:rsidRPr="00046D61" w:rsidRDefault="00A143C2" w:rsidP="00A143C2">
      <w:pPr>
        <w:pStyle w:val="af8"/>
        <w:autoSpaceDE/>
        <w:spacing w:after="0" w:line="276" w:lineRule="auto"/>
        <w:ind w:left="0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7.1.1 Форма предоставления данных по прогнозу нагрузки</w:t>
      </w:r>
    </w:p>
    <w:p w:rsidR="00305370" w:rsidRPr="00046D61" w:rsidRDefault="00305370" w:rsidP="00A143C2">
      <w:pPr>
        <w:pStyle w:val="af8"/>
        <w:autoSpaceDE/>
        <w:spacing w:after="0" w:line="276" w:lineRule="auto"/>
        <w:ind w:left="0"/>
        <w:rPr>
          <w:rFonts w:ascii="Courier New" w:hAnsi="Courier New" w:cs="Courier New"/>
          <w:sz w:val="24"/>
          <w:szCs w:val="24"/>
        </w:rPr>
      </w:pPr>
    </w:p>
    <w:tbl>
      <w:tblPr>
        <w:tblpPr w:leftFromText="180" w:rightFromText="180" w:vertAnchor="text" w:tblpX="93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2132"/>
        <w:gridCol w:w="1418"/>
        <w:gridCol w:w="992"/>
        <w:gridCol w:w="1418"/>
        <w:gridCol w:w="1275"/>
        <w:gridCol w:w="851"/>
      </w:tblGrid>
      <w:tr w:rsidR="00E5110E" w:rsidRPr="00046D61" w:rsidTr="00E5110E">
        <w:trPr>
          <w:trHeight w:val="1575"/>
        </w:trPr>
        <w:tc>
          <w:tcPr>
            <w:tcW w:w="1945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Наименование службы</w:t>
            </w:r>
          </w:p>
        </w:tc>
        <w:tc>
          <w:tcPr>
            <w:tcW w:w="2132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Тип обращения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службы (если &gt;1)</w:t>
            </w:r>
          </w:p>
        </w:tc>
        <w:tc>
          <w:tcPr>
            <w:tcW w:w="992" w:type="dxa"/>
            <w:vAlign w:val="center"/>
          </w:tcPr>
          <w:p w:rsidR="00E5110E" w:rsidRPr="00046D61" w:rsidRDefault="00E5110E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Количество обращений,</w:t>
            </w:r>
            <w:r w:rsidR="0002558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переданных на оператора, </w:t>
            </w: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Среднее время обработки обращения, сек</w:t>
            </w:r>
          </w:p>
        </w:tc>
        <w:tc>
          <w:tcPr>
            <w:tcW w:w="851" w:type="dxa"/>
            <w:vAlign w:val="center"/>
          </w:tcPr>
          <w:p w:rsidR="00E5110E" w:rsidRPr="00046D61" w:rsidRDefault="00E5110E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ФВО, час</w:t>
            </w: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 w:val="restart"/>
            <w:shd w:val="clear" w:color="auto" w:fill="auto"/>
            <w:vAlign w:val="center"/>
            <w:hideMark/>
          </w:tcPr>
          <w:p w:rsidR="00E5110E" w:rsidRPr="00046D61" w:rsidRDefault="00E5110E" w:rsidP="00087436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«Служба </w:t>
            </w:r>
            <w:r w:rsidR="00087436" w:rsidRPr="00046D61">
              <w:rPr>
                <w:rFonts w:ascii="Courier New" w:hAnsi="Courier New" w:cs="Courier New"/>
                <w:sz w:val="24"/>
                <w:szCs w:val="24"/>
              </w:rPr>
              <w:t>ИТП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»</w:t>
            </w: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Входящие звонки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Исходящие звонки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 w:val="restart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электронные каналы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1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E5110E" w:rsidRPr="00046D61" w:rsidTr="00E5110E">
        <w:trPr>
          <w:trHeight w:val="300"/>
        </w:trPr>
        <w:tc>
          <w:tcPr>
            <w:tcW w:w="1945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линия N</w:t>
            </w:r>
          </w:p>
        </w:tc>
        <w:tc>
          <w:tcPr>
            <w:tcW w:w="992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851" w:type="dxa"/>
          </w:tcPr>
          <w:p w:rsidR="00E5110E" w:rsidRPr="00046D61" w:rsidRDefault="00E5110E" w:rsidP="00C53C79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C53C79" w:rsidRPr="00046D61" w:rsidRDefault="00C1408D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Исполнитель на основании представленного Заказчиком </w:t>
      </w:r>
      <w:r w:rsidRPr="00046D61">
        <w:rPr>
          <w:rFonts w:ascii="Courier New" w:hAnsi="Courier New" w:cs="Courier New"/>
          <w:sz w:val="24"/>
          <w:szCs w:val="24"/>
        </w:rPr>
        <w:lastRenderedPageBreak/>
        <w:t xml:space="preserve">прогноза на месяц, не позднее </w:t>
      </w:r>
      <w:r w:rsidR="00B54A53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</w:t>
      </w:r>
      <w:r w:rsidR="00B54A53" w:rsidRPr="00046D61">
        <w:rPr>
          <w:rFonts w:ascii="Courier New" w:hAnsi="Courier New" w:cs="Courier New"/>
          <w:sz w:val="24"/>
          <w:szCs w:val="24"/>
        </w:rPr>
        <w:t>с</w:t>
      </w:r>
      <w:r w:rsidRPr="00046D61">
        <w:rPr>
          <w:rFonts w:ascii="Courier New" w:hAnsi="Courier New" w:cs="Courier New"/>
          <w:sz w:val="24"/>
          <w:szCs w:val="24"/>
        </w:rPr>
        <w:t xml:space="preserve"> момента получения, готовит прогноз нагрузки </w:t>
      </w:r>
      <w:r w:rsidR="00087436" w:rsidRPr="00046D61">
        <w:rPr>
          <w:rFonts w:ascii="Courier New" w:hAnsi="Courier New" w:cs="Courier New"/>
          <w:sz w:val="24"/>
          <w:szCs w:val="24"/>
        </w:rPr>
        <w:t xml:space="preserve">по входящим вызовам на ИТП </w:t>
      </w:r>
      <w:r w:rsidR="00B54A53" w:rsidRPr="00046D61">
        <w:rPr>
          <w:rFonts w:ascii="Courier New" w:hAnsi="Courier New" w:cs="Courier New"/>
          <w:sz w:val="24"/>
          <w:szCs w:val="24"/>
        </w:rPr>
        <w:t>по форме таблицы 7.1.</w:t>
      </w:r>
      <w:r w:rsidR="00894E1C" w:rsidRPr="00046D61">
        <w:rPr>
          <w:rFonts w:ascii="Courier New" w:hAnsi="Courier New" w:cs="Courier New"/>
          <w:sz w:val="24"/>
          <w:szCs w:val="24"/>
        </w:rPr>
        <w:t>2</w:t>
      </w:r>
      <w:r w:rsidR="00EE6BA6" w:rsidRPr="00046D61">
        <w:rPr>
          <w:rFonts w:ascii="Courier New" w:hAnsi="Courier New" w:cs="Courier New"/>
          <w:sz w:val="24"/>
          <w:szCs w:val="24"/>
        </w:rPr>
        <w:t>.</w:t>
      </w:r>
      <w:r w:rsidRPr="00046D61">
        <w:rPr>
          <w:rFonts w:ascii="Courier New" w:hAnsi="Courier New" w:cs="Courier New"/>
          <w:sz w:val="24"/>
          <w:szCs w:val="24"/>
        </w:rPr>
        <w:t xml:space="preserve"> в разрезе линий обслуживания на суточных интервалах </w:t>
      </w:r>
      <w:r w:rsidR="00FB05B0" w:rsidRPr="00046D61">
        <w:rPr>
          <w:rFonts w:ascii="Courier New" w:hAnsi="Courier New" w:cs="Courier New"/>
          <w:sz w:val="24"/>
          <w:szCs w:val="24"/>
        </w:rPr>
        <w:t xml:space="preserve">по дням месяца с указанием дней и часов (если </w:t>
      </w:r>
      <w:r w:rsidR="001612F4" w:rsidRPr="00046D61">
        <w:rPr>
          <w:rFonts w:ascii="Courier New" w:hAnsi="Courier New" w:cs="Courier New"/>
          <w:sz w:val="24"/>
          <w:szCs w:val="24"/>
        </w:rPr>
        <w:t>целесообразно) с</w:t>
      </w:r>
      <w:r w:rsidR="007652B7" w:rsidRPr="00046D61">
        <w:rPr>
          <w:rFonts w:ascii="Courier New" w:hAnsi="Courier New" w:cs="Courier New"/>
          <w:sz w:val="24"/>
          <w:szCs w:val="24"/>
        </w:rPr>
        <w:t xml:space="preserve"> применением методики сред</w:t>
      </w:r>
      <w:r w:rsidR="00BC583B" w:rsidRPr="00046D61">
        <w:rPr>
          <w:rFonts w:ascii="Courier New" w:hAnsi="Courier New" w:cs="Courier New"/>
          <w:sz w:val="24"/>
          <w:szCs w:val="24"/>
        </w:rPr>
        <w:t>нестатистической</w:t>
      </w:r>
      <w:r w:rsidR="007652B7" w:rsidRPr="00046D61">
        <w:rPr>
          <w:rFonts w:ascii="Courier New" w:hAnsi="Courier New" w:cs="Courier New"/>
          <w:sz w:val="24"/>
          <w:szCs w:val="24"/>
        </w:rPr>
        <w:t xml:space="preserve"> нагрузки </w:t>
      </w:r>
      <w:r w:rsidRPr="00046D61">
        <w:rPr>
          <w:rFonts w:ascii="Courier New" w:hAnsi="Courier New" w:cs="Courier New"/>
          <w:sz w:val="24"/>
          <w:szCs w:val="24"/>
        </w:rPr>
        <w:t>и предоставляет Заказчику на согласование</w:t>
      </w:r>
      <w:r w:rsidR="0093683F" w:rsidRPr="00046D61">
        <w:rPr>
          <w:rFonts w:ascii="Courier New" w:hAnsi="Courier New" w:cs="Courier New"/>
          <w:sz w:val="24"/>
          <w:szCs w:val="24"/>
        </w:rPr>
        <w:t xml:space="preserve"> за подписью ответственного сотрудника</w:t>
      </w:r>
      <w:r w:rsidR="00B54A53" w:rsidRPr="00046D61">
        <w:rPr>
          <w:rFonts w:ascii="Courier New" w:hAnsi="Courier New" w:cs="Courier New"/>
          <w:sz w:val="24"/>
          <w:szCs w:val="24"/>
        </w:rPr>
        <w:t>.</w:t>
      </w:r>
    </w:p>
    <w:p w:rsidR="00894E1C" w:rsidRPr="00046D61" w:rsidRDefault="00894E1C" w:rsidP="00894E1C">
      <w:pPr>
        <w:pStyle w:val="af8"/>
        <w:autoSpaceDE/>
        <w:spacing w:after="0"/>
        <w:ind w:left="993" w:firstLine="6804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7.1.2</w:t>
      </w:r>
    </w:p>
    <w:tbl>
      <w:tblPr>
        <w:tblpPr w:leftFromText="180" w:rightFromText="180" w:vertAnchor="text" w:tblpX="93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1707"/>
        <w:gridCol w:w="1559"/>
        <w:gridCol w:w="851"/>
        <w:gridCol w:w="1701"/>
        <w:gridCol w:w="1417"/>
        <w:gridCol w:w="851"/>
      </w:tblGrid>
      <w:tr w:rsidR="0093683F" w:rsidRPr="00046D61" w:rsidTr="00E5110E">
        <w:trPr>
          <w:trHeight w:val="1575"/>
        </w:trPr>
        <w:tc>
          <w:tcPr>
            <w:tcW w:w="1945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Наименование службы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Тип обращения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службы (если &gt;1)</w:t>
            </w:r>
          </w:p>
        </w:tc>
        <w:tc>
          <w:tcPr>
            <w:tcW w:w="851" w:type="dxa"/>
            <w:vAlign w:val="center"/>
          </w:tcPr>
          <w:p w:rsidR="0093683F" w:rsidRPr="00046D61" w:rsidRDefault="0093683F" w:rsidP="00E5110E">
            <w:pPr>
              <w:widowControl/>
              <w:autoSpaceDE/>
              <w:autoSpaceDN/>
              <w:adjustRightInd/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день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Количество </w:t>
            </w:r>
            <w:r w:rsidR="00701DA1" w:rsidRPr="00046D61">
              <w:rPr>
                <w:rFonts w:ascii="Courier New" w:hAnsi="Courier New" w:cs="Courier New"/>
                <w:sz w:val="24"/>
                <w:szCs w:val="24"/>
              </w:rPr>
              <w:t>обращений, переданных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на оператора</w:t>
            </w:r>
            <w:r w:rsidR="00E5110E" w:rsidRPr="00046D61">
              <w:rPr>
                <w:rFonts w:ascii="Courier New" w:hAnsi="Courier New" w:cs="Courier New"/>
                <w:sz w:val="24"/>
                <w:szCs w:val="24"/>
              </w:rPr>
              <w:t>,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шт</w:t>
            </w:r>
            <w:r w:rsidR="00701DA1"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3683F" w:rsidRPr="00046D61" w:rsidRDefault="00E5110E" w:rsidP="00A0356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Среднее время обработки обращения, сек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83F" w:rsidRPr="00046D61" w:rsidRDefault="00E5110E" w:rsidP="00E5110E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ФВО, час</w:t>
            </w:r>
          </w:p>
        </w:tc>
      </w:tr>
      <w:tr w:rsidR="0093683F" w:rsidRPr="00046D61" w:rsidTr="00E5110E">
        <w:trPr>
          <w:trHeight w:val="300"/>
        </w:trPr>
        <w:tc>
          <w:tcPr>
            <w:tcW w:w="1945" w:type="dxa"/>
            <w:vMerge w:val="restart"/>
            <w:shd w:val="clear" w:color="auto" w:fill="auto"/>
            <w:vAlign w:val="center"/>
            <w:hideMark/>
          </w:tcPr>
          <w:p w:rsidR="0093683F" w:rsidRPr="00046D61" w:rsidRDefault="0093683F" w:rsidP="00087436">
            <w:pPr>
              <w:widowControl/>
              <w:autoSpaceDE/>
              <w:autoSpaceDN/>
              <w:adjustRightInd/>
              <w:spacing w:after="0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«Служба </w:t>
            </w:r>
            <w:r w:rsidR="00087436" w:rsidRPr="00046D61">
              <w:rPr>
                <w:rFonts w:ascii="Courier New" w:hAnsi="Courier New" w:cs="Courier New"/>
                <w:sz w:val="24"/>
                <w:szCs w:val="24"/>
              </w:rPr>
              <w:t>ИТП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»</w:t>
            </w:r>
          </w:p>
        </w:tc>
        <w:tc>
          <w:tcPr>
            <w:tcW w:w="1707" w:type="dxa"/>
            <w:vMerge w:val="restart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Входящие звонки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1</w:t>
            </w:r>
          </w:p>
        </w:tc>
        <w:tc>
          <w:tcPr>
            <w:tcW w:w="851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  <w:tr w:rsidR="0093683F" w:rsidRPr="00046D61" w:rsidTr="006F6B20">
        <w:trPr>
          <w:trHeight w:val="460"/>
        </w:trPr>
        <w:tc>
          <w:tcPr>
            <w:tcW w:w="1945" w:type="dxa"/>
            <w:vMerge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линия N</w:t>
            </w:r>
          </w:p>
        </w:tc>
        <w:tc>
          <w:tcPr>
            <w:tcW w:w="851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  <w:tc>
          <w:tcPr>
            <w:tcW w:w="1417" w:type="dxa"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83F" w:rsidRPr="00046D61" w:rsidRDefault="0093683F" w:rsidP="00A0356E">
            <w:pPr>
              <w:widowControl/>
              <w:autoSpaceDE/>
              <w:autoSpaceDN/>
              <w:adjustRightInd/>
              <w:spacing w:after="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 </w:t>
            </w:r>
          </w:p>
        </w:tc>
      </w:tr>
    </w:tbl>
    <w:p w:rsidR="00825366" w:rsidRPr="00046D61" w:rsidRDefault="00825366" w:rsidP="00825366">
      <w:pPr>
        <w:pStyle w:val="af8"/>
        <w:autoSpaceDE/>
        <w:spacing w:after="0"/>
        <w:ind w:left="851"/>
        <w:rPr>
          <w:rFonts w:ascii="Courier New" w:hAnsi="Courier New" w:cs="Courier New"/>
          <w:sz w:val="24"/>
          <w:szCs w:val="24"/>
        </w:rPr>
      </w:pPr>
    </w:p>
    <w:p w:rsidR="00E91EF1" w:rsidRPr="00046D61" w:rsidRDefault="00E91EF1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Заказчик не позднее </w:t>
      </w:r>
      <w:r w:rsidR="00B54A53" w:rsidRPr="00046D61">
        <w:rPr>
          <w:rFonts w:ascii="Courier New" w:hAnsi="Courier New" w:cs="Courier New"/>
          <w:sz w:val="24"/>
          <w:szCs w:val="24"/>
        </w:rPr>
        <w:t>5</w:t>
      </w:r>
      <w:r w:rsidRPr="00046D61">
        <w:rPr>
          <w:rFonts w:ascii="Courier New" w:hAnsi="Courier New" w:cs="Courier New"/>
          <w:sz w:val="24"/>
          <w:szCs w:val="24"/>
        </w:rPr>
        <w:t xml:space="preserve"> рабочих дней после получения посуточного прогноза от Исполнителя, согласовывает прогноз</w:t>
      </w:r>
      <w:r w:rsidR="0093683F" w:rsidRPr="00046D61">
        <w:rPr>
          <w:rFonts w:ascii="Courier New" w:hAnsi="Courier New" w:cs="Courier New"/>
          <w:sz w:val="24"/>
          <w:szCs w:val="24"/>
        </w:rPr>
        <w:t xml:space="preserve"> за подписью ответственного сотрудника</w:t>
      </w:r>
      <w:r w:rsidRPr="00046D61">
        <w:rPr>
          <w:rFonts w:ascii="Courier New" w:hAnsi="Courier New" w:cs="Courier New"/>
          <w:sz w:val="24"/>
          <w:szCs w:val="24"/>
        </w:rPr>
        <w:t>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Исполнитель на основании представленного прогноза не позднее 5-го числа месяца, предшествующего плановому, составляет графики работы сотрудников Исполнителя, уведомляет сотрудников Исполнителя о предстоящем графике работы и формирует планы по подбору и обучению персонала (при необходимости).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 незначительном (менее 7%) уменьшении или увеличении на суточном интервале фактической нагрузки относительно прогнозной Исполнитель обеспечивает оперативные изменения.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При значительном (более 7%) отклонении в меньшую сторону фактически поступившей на суточном интервале нагрузки (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P_fact_day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 относительно прогноза нагрузки на данные сутки, </w:t>
      </w:r>
      <w:r w:rsidR="001635AD" w:rsidRPr="00046D61">
        <w:rPr>
          <w:rFonts w:ascii="Courier New" w:hAnsi="Courier New" w:cs="Courier New"/>
          <w:sz w:val="24"/>
          <w:szCs w:val="24"/>
        </w:rPr>
        <w:t>составленном Исполнителем и согласованным З</w:t>
      </w:r>
      <w:r w:rsidR="002A4DAC" w:rsidRPr="00046D61">
        <w:rPr>
          <w:rFonts w:ascii="Courier New" w:hAnsi="Courier New" w:cs="Courier New"/>
          <w:sz w:val="24"/>
          <w:szCs w:val="24"/>
        </w:rPr>
        <w:t>аказчиком в соответствии с п.7.2</w:t>
      </w:r>
      <w:r w:rsidRPr="00046D61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P_plan_day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, в минутах), для данных суток</w:t>
      </w:r>
      <w:r w:rsidR="00D866FF" w:rsidRPr="00046D61">
        <w:rPr>
          <w:rFonts w:ascii="Courier New" w:hAnsi="Courier New" w:cs="Courier New"/>
          <w:sz w:val="24"/>
          <w:szCs w:val="24"/>
        </w:rPr>
        <w:t xml:space="preserve"> (для службы Информационно-технической поддержки)</w:t>
      </w:r>
      <w:r w:rsidRPr="00046D61">
        <w:rPr>
          <w:rFonts w:ascii="Courier New" w:hAnsi="Courier New" w:cs="Courier New"/>
          <w:sz w:val="24"/>
          <w:szCs w:val="24"/>
        </w:rPr>
        <w:t xml:space="preserve"> рассчитывается поправочный коэффициент (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K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Plan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fact</w:t>
      </w:r>
      <w:r w:rsidR="00A70F69" w:rsidRPr="00046D61">
        <w:rPr>
          <w:rFonts w:ascii="Courier New" w:hAnsi="Courier New" w:cs="Courier New"/>
          <w:i/>
          <w:sz w:val="24"/>
          <w:szCs w:val="24"/>
        </w:rPr>
        <w:t>_</w: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day</w:t>
      </w:r>
      <w:r w:rsidRPr="00046D61">
        <w:rPr>
          <w:rFonts w:ascii="Courier New" w:hAnsi="Courier New" w:cs="Courier New"/>
          <w:sz w:val="24"/>
          <w:szCs w:val="24"/>
        </w:rPr>
        <w:t>), применяемый для целей взаиморасчетов за указанные сутки.</w:t>
      </w:r>
    </w:p>
    <w:p w:rsidR="00A143C2" w:rsidRPr="00046D61" w:rsidRDefault="008C4297" w:rsidP="00760DDF">
      <w:pPr>
        <w:ind w:left="360"/>
        <w:jc w:val="left"/>
        <w:rPr>
          <w:rFonts w:ascii="Courier New" w:hAnsi="Courier New" w:cs="Courier New"/>
          <w:sz w:val="24"/>
          <w:szCs w:val="24"/>
          <w:lang w:val="en-US"/>
        </w:rPr>
      </w:pPr>
      <w:r w:rsidRPr="00046D61">
        <w:rPr>
          <w:rFonts w:ascii="Courier New" w:hAnsi="Courier New" w:cs="Courier New"/>
          <w:sz w:val="24"/>
          <w:szCs w:val="24"/>
        </w:rPr>
        <w:fldChar w:fldCharType="begin"/>
      </w:r>
      <w:r w:rsidR="00760DDF" w:rsidRPr="00046D61">
        <w:rPr>
          <w:rFonts w:ascii="Courier New" w:hAnsi="Courier New" w:cs="Courier New"/>
          <w:sz w:val="24"/>
          <w:szCs w:val="24"/>
          <w:lang w:val="en-US"/>
        </w:rPr>
        <w:instrText>QUOTE</w:instrText>
      </w:r>
      <m:oMath>
        <m:r>
          <m:rPr>
            <m:sty m:val="p"/>
          </m:rPr>
          <w:rPr>
            <w:rFonts w:ascii="Cambria Math" w:hAnsi="Cambria Math" w:cs="Courier New"/>
            <w:sz w:val="24"/>
            <w:szCs w:val="24"/>
            <w:highlight w:val="green"/>
            <w:lang w:val="en-US"/>
          </w:rPr>
          <m:t>K_plan_fact_day=</m:t>
        </m:r>
        <m:f>
          <m:fPr>
            <m:ctrl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  <m:t>k_plan_day</m:t>
            </m:r>
          </m:num>
          <m:den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highlight w:val="green"/>
                <w:lang w:val="en-US"/>
              </w:rPr>
              <m:t>P_fact_day</m:t>
            </m:r>
          </m:den>
        </m:f>
        <m:r>
          <m:rPr>
            <m:sty m:val="p"/>
          </m:rPr>
          <w:rPr>
            <w:rFonts w:ascii="Cambria Math" w:hAnsi="Cambria Math" w:cs="Courier New"/>
            <w:sz w:val="24"/>
            <w:szCs w:val="24"/>
            <w:highlight w:val="green"/>
            <w:lang w:val="en-US"/>
          </w:rPr>
          <m:t xml:space="preserve">-0,07 </m:t>
        </m:r>
      </m:oMath>
      <w:r w:rsidRPr="00046D61">
        <w:rPr>
          <w:rFonts w:ascii="Courier New" w:hAnsi="Courier New" w:cs="Courier New"/>
          <w:sz w:val="24"/>
          <w:szCs w:val="24"/>
        </w:rPr>
        <w:fldChar w:fldCharType="end"/>
      </w:r>
      <w:proofErr w:type="spellStart"/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K_Plan_fact_day</w:t>
      </w:r>
      <w:proofErr w:type="spellEnd"/>
      <w:r w:rsidR="00A70F69" w:rsidRPr="00046D61">
        <w:rPr>
          <w:rFonts w:ascii="Courier New" w:hAnsi="Courier New" w:cs="Courier New"/>
          <w:sz w:val="24"/>
          <w:szCs w:val="24"/>
          <w:lang w:val="en-US"/>
        </w:rPr>
        <w:t xml:space="preserve"> = </w:t>
      </w:r>
      <w:r w:rsidR="00A70F69" w:rsidRPr="00046D61">
        <w:rPr>
          <w:position w:val="-30"/>
        </w:rPr>
        <w:object w:dxaOrig="14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36pt" o:ole="">
            <v:imagedata r:id="rId8" o:title=""/>
          </v:shape>
          <o:OLEObject Type="Embed" ProgID="Equation.3" ShapeID="_x0000_i1025" DrawAspect="Content" ObjectID="_1542542656" r:id="rId9"/>
        </w:object>
      </w:r>
      <w:r w:rsidR="00A70F69" w:rsidRPr="00046D61">
        <w:rPr>
          <w:rFonts w:ascii="Courier New" w:hAnsi="Courier New" w:cs="Courier New"/>
          <w:i/>
          <w:sz w:val="24"/>
          <w:szCs w:val="24"/>
          <w:lang w:val="en-US"/>
        </w:rPr>
        <w:t>-0.07</w:t>
      </w:r>
      <w:r w:rsidRPr="00046D61">
        <w:rPr>
          <w:rFonts w:ascii="Courier New" w:hAnsi="Courier New" w:cs="Courier New"/>
          <w:sz w:val="24"/>
          <w:szCs w:val="24"/>
        </w:rPr>
        <w:fldChar w:fldCharType="begin"/>
      </w:r>
      <w:r w:rsidR="00C27C1A" w:rsidRPr="00046D61">
        <w:rPr>
          <w:rFonts w:ascii="Courier New" w:hAnsi="Courier New" w:cs="Courier New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cs="Courier New"/>
            <w:sz w:val="24"/>
            <w:szCs w:val="24"/>
            <w:lang w:val="en-US"/>
          </w:rPr>
          <m:t>K_plan_fact_day=</m:t>
        </m:r>
        <m:f>
          <m:fPr>
            <m:ctrlPr>
              <w:rPr>
                <w:rFonts w:ascii="Cambria Math" w:hAnsi="Cambria Math" w:cs="Courier New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lang w:val="en-US"/>
              </w:rPr>
              <m:t xml:space="preserve">k_plan_day </m:t>
            </m:r>
          </m:num>
          <m:den>
            <m:r>
              <m:rPr>
                <m:sty m:val="p"/>
              </m:rPr>
              <w:rPr>
                <w:rFonts w:ascii="Cambria Math" w:hAnsi="Cambria Math" w:cs="Courier New"/>
                <w:sz w:val="24"/>
                <w:szCs w:val="24"/>
                <w:lang w:val="en-US"/>
              </w:rPr>
              <m:t>P_fact_day</m:t>
            </m:r>
          </m:den>
        </m:f>
        <m:r>
          <m:rPr>
            <m:sty m:val="p"/>
          </m:rPr>
          <w:rPr>
            <w:rFonts w:ascii="Cambria Math" w:hAnsi="Cambria Math" w:cs="Courier New"/>
            <w:sz w:val="24"/>
            <w:szCs w:val="24"/>
            <w:lang w:val="en-US"/>
          </w:rPr>
          <m:t>-0,07</m:t>
        </m:r>
      </m:oMath>
      <w:r w:rsidRPr="00046D61">
        <w:rPr>
          <w:rFonts w:ascii="Courier New" w:hAnsi="Courier New" w:cs="Courier New"/>
          <w:sz w:val="24"/>
          <w:szCs w:val="24"/>
        </w:rPr>
        <w:fldChar w:fldCharType="end"/>
      </w:r>
      <w:proofErr w:type="gramStart"/>
      <w:r w:rsidR="00907BC7" w:rsidRPr="00046D61">
        <w:rPr>
          <w:rFonts w:ascii="Courier New" w:hAnsi="Courier New" w:cs="Courier New"/>
          <w:sz w:val="24"/>
          <w:szCs w:val="24"/>
          <w:lang w:val="en-US"/>
        </w:rPr>
        <w:t>,</w:t>
      </w:r>
      <w:r w:rsidR="00A143C2" w:rsidRPr="00046D61">
        <w:rPr>
          <w:rFonts w:ascii="Courier New" w:hAnsi="Courier New" w:cs="Courier New"/>
          <w:sz w:val="24"/>
          <w:szCs w:val="24"/>
          <w:lang w:val="en-US"/>
        </w:rPr>
        <w:t>(</w:t>
      </w:r>
      <w:proofErr w:type="gramEnd"/>
      <w:r w:rsidR="00A143C2" w:rsidRPr="00046D61">
        <w:rPr>
          <w:rFonts w:ascii="Courier New" w:hAnsi="Courier New" w:cs="Courier New"/>
          <w:sz w:val="24"/>
          <w:szCs w:val="24"/>
        </w:rPr>
        <w:t>если</w:t>
      </w:r>
      <w:proofErr w:type="spellStart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P_fact_day</w:t>
      </w:r>
      <w:proofErr w:type="spellEnd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 xml:space="preserve">&lt;= 0.93* </w:t>
      </w:r>
      <w:proofErr w:type="spellStart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P_plan_day</w:t>
      </w:r>
      <w:proofErr w:type="spellEnd"/>
      <w:r w:rsidR="00A143C2" w:rsidRPr="00046D61">
        <w:rPr>
          <w:rFonts w:ascii="Courier New" w:hAnsi="Courier New" w:cs="Courier New"/>
          <w:sz w:val="24"/>
          <w:szCs w:val="24"/>
          <w:lang w:val="en-US"/>
        </w:rPr>
        <w:t>).</w:t>
      </w:r>
    </w:p>
    <w:p w:rsidR="00A143C2" w:rsidRPr="00046D61" w:rsidRDefault="002B1154" w:rsidP="002B1154">
      <w:pPr>
        <w:pStyle w:val="af8"/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Данные сутки исключаются из расчета показателей «Процент вызовов, обслуженных в течение 30 </w:t>
      </w:r>
      <w:r w:rsidR="001612F4" w:rsidRPr="00046D61">
        <w:rPr>
          <w:rFonts w:ascii="Courier New" w:hAnsi="Courier New" w:cs="Courier New"/>
          <w:sz w:val="24"/>
          <w:szCs w:val="24"/>
        </w:rPr>
        <w:t>секунд» / «</w:t>
      </w:r>
      <w:r w:rsidRPr="00046D61">
        <w:rPr>
          <w:rFonts w:ascii="Courier New" w:hAnsi="Courier New" w:cs="Courier New"/>
          <w:sz w:val="24"/>
          <w:szCs w:val="24"/>
        </w:rPr>
        <w:t xml:space="preserve">Процент обслуженных </w:t>
      </w:r>
      <w:r w:rsidR="001612F4" w:rsidRPr="00046D61">
        <w:rPr>
          <w:rFonts w:ascii="Courier New" w:hAnsi="Courier New" w:cs="Courier New"/>
          <w:sz w:val="24"/>
          <w:szCs w:val="24"/>
        </w:rPr>
        <w:t>вызовов» / «</w:t>
      </w:r>
      <w:r w:rsidRPr="00046D61">
        <w:rPr>
          <w:rFonts w:ascii="Courier New" w:hAnsi="Courier New" w:cs="Courier New"/>
          <w:sz w:val="24"/>
          <w:szCs w:val="24"/>
        </w:rPr>
        <w:t>Процент пропущенных вызовов»</w:t>
      </w:r>
    </w:p>
    <w:p w:rsidR="002B1154" w:rsidRPr="00046D61" w:rsidRDefault="002B1154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 значительном (более 7%) отклонении в большую сторону </w:t>
      </w:r>
      <w:r w:rsidR="001635AD" w:rsidRPr="00046D61">
        <w:rPr>
          <w:rFonts w:ascii="Courier New" w:hAnsi="Courier New" w:cs="Courier New"/>
          <w:sz w:val="24"/>
          <w:szCs w:val="24"/>
        </w:rPr>
        <w:t>фактически поступившей на суточном интервале нагрузки</w:t>
      </w:r>
      <w:r w:rsidR="001E11FE" w:rsidRPr="00046D61">
        <w:rPr>
          <w:rFonts w:ascii="Courier New" w:hAnsi="Courier New" w:cs="Courier New"/>
          <w:sz w:val="24"/>
          <w:szCs w:val="24"/>
        </w:rPr>
        <w:t xml:space="preserve"> (для службы Информационно-технической поддержки)</w:t>
      </w:r>
      <w:r w:rsidRPr="00046D61">
        <w:rPr>
          <w:rFonts w:ascii="Courier New" w:hAnsi="Courier New" w:cs="Courier New"/>
          <w:sz w:val="24"/>
          <w:szCs w:val="24"/>
        </w:rPr>
        <w:t>, составленном Исполнителем и согласованным З</w:t>
      </w:r>
      <w:r w:rsidR="001635AD" w:rsidRPr="00046D61">
        <w:rPr>
          <w:rFonts w:ascii="Courier New" w:hAnsi="Courier New" w:cs="Courier New"/>
          <w:sz w:val="24"/>
          <w:szCs w:val="24"/>
        </w:rPr>
        <w:t>аказчиком в соответствии с п.7.3</w:t>
      </w:r>
      <w:r w:rsidRPr="00046D61">
        <w:rPr>
          <w:rFonts w:ascii="Courier New" w:hAnsi="Courier New" w:cs="Courier New"/>
          <w:sz w:val="24"/>
          <w:szCs w:val="24"/>
        </w:rPr>
        <w:t>, данные сутки относятся к дню «массового обращения» и исключаются из расчета показателей «Процент вызовов, обслуженных в течение 30 секунд»/«Процент обслуженных вызовов»/«Процент пропущенных вызовов» при отсутствии серьезных ошибок при составлении графиков работы сотрудников Исполнителя</w:t>
      </w:r>
      <w:r w:rsidR="00106700" w:rsidRPr="00046D61">
        <w:rPr>
          <w:rFonts w:ascii="Courier New" w:hAnsi="Courier New" w:cs="Courier New"/>
          <w:sz w:val="24"/>
          <w:szCs w:val="24"/>
        </w:rPr>
        <w:t>.</w:t>
      </w:r>
    </w:p>
    <w:p w:rsidR="00A143C2" w:rsidRPr="00046D61" w:rsidRDefault="00A143C2" w:rsidP="00931822">
      <w:pPr>
        <w:pStyle w:val="af8"/>
        <w:numPr>
          <w:ilvl w:val="1"/>
          <w:numId w:val="2"/>
        </w:numPr>
        <w:autoSpaceDE/>
        <w:spacing w:after="0"/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В случае возникновения форс-мажорных ситуаций, влекущих за собой существенное увеличение</w:t>
      </w:r>
      <w:r w:rsidR="00AA3AF8" w:rsidRPr="00046D61">
        <w:rPr>
          <w:rFonts w:ascii="Courier New" w:hAnsi="Courier New" w:cs="Courier New"/>
          <w:sz w:val="24"/>
          <w:szCs w:val="24"/>
        </w:rPr>
        <w:t>/уменьшение</w:t>
      </w:r>
      <w:r w:rsidRPr="00046D61">
        <w:rPr>
          <w:rFonts w:ascii="Courier New" w:hAnsi="Courier New" w:cs="Courier New"/>
          <w:sz w:val="24"/>
          <w:szCs w:val="24"/>
        </w:rPr>
        <w:t xml:space="preserve"> нагрузки (свыше 7%),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Заказчик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, </w:t>
      </w:r>
      <w:r w:rsidRPr="00046D61">
        <w:rPr>
          <w:rFonts w:ascii="Courier New" w:hAnsi="Courier New" w:cs="Courier New"/>
          <w:sz w:val="24"/>
          <w:szCs w:val="24"/>
        </w:rPr>
        <w:t xml:space="preserve">по согласованию с Исполнителем, направляет скорректированный прогноз. </w:t>
      </w:r>
      <w:r w:rsidR="001B65CD" w:rsidRPr="00046D61">
        <w:rPr>
          <w:rFonts w:ascii="Courier New" w:hAnsi="Courier New" w:cs="Courier New"/>
          <w:sz w:val="24"/>
          <w:szCs w:val="24"/>
        </w:rPr>
        <w:t>Заказчик и Исполнитель согласуют в течение двух рабочих дней сроки приема нагрузки в работу.</w:t>
      </w:r>
    </w:p>
    <w:tbl>
      <w:tblPr>
        <w:tblW w:w="99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692"/>
      </w:tblGrid>
      <w:tr w:rsidR="00A30754" w:rsidRPr="00046D61" w:rsidTr="00A92E97">
        <w:trPr>
          <w:cantSplit/>
          <w:trHeight w:val="1000"/>
        </w:trPr>
        <w:tc>
          <w:tcPr>
            <w:tcW w:w="5245" w:type="dxa"/>
          </w:tcPr>
          <w:p w:rsidR="00682DAA" w:rsidRPr="00046D61" w:rsidRDefault="00682DA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от Заказчика: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______________/М.Г. Долгоаршинных/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692" w:type="dxa"/>
          </w:tcPr>
          <w:p w:rsidR="00AA3AF8" w:rsidRPr="00046D61" w:rsidRDefault="00AA3AF8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от Исполнителя: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Генеральный директор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______________/А.Л. Петров/</w:t>
            </w:r>
          </w:p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«____» ____ 201_ года</w:t>
            </w:r>
          </w:p>
        </w:tc>
      </w:tr>
      <w:tr w:rsidR="00A30754" w:rsidRPr="00046D61" w:rsidTr="00A92E97">
        <w:trPr>
          <w:cantSplit/>
          <w:trHeight w:val="1000"/>
        </w:trPr>
        <w:tc>
          <w:tcPr>
            <w:tcW w:w="5245" w:type="dxa"/>
          </w:tcPr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.</w:t>
            </w: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</w:p>
        </w:tc>
        <w:tc>
          <w:tcPr>
            <w:tcW w:w="4692" w:type="dxa"/>
          </w:tcPr>
          <w:p w:rsidR="00A30754" w:rsidRPr="00046D61" w:rsidRDefault="00A3075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Cs/>
                <w:spacing w:val="-2"/>
                <w:sz w:val="24"/>
                <w:szCs w:val="24"/>
              </w:rPr>
              <w:t>.</w:t>
            </w:r>
          </w:p>
        </w:tc>
      </w:tr>
    </w:tbl>
    <w:p w:rsidR="00C97C48" w:rsidRPr="00046D61" w:rsidRDefault="00C97C48" w:rsidP="00DC7FEB">
      <w:pPr>
        <w:pStyle w:val="af8"/>
        <w:ind w:left="1429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«Раздел 3. Размещение мест дистанционного обслуживания».</w:t>
      </w:r>
    </w:p>
    <w:p w:rsidR="00C97C48" w:rsidRPr="00046D61" w:rsidRDefault="00C97C48" w:rsidP="00DC7FEB">
      <w:pPr>
        <w:pStyle w:val="af8"/>
        <w:ind w:left="1429"/>
        <w:jc w:val="center"/>
        <w:rPr>
          <w:rFonts w:ascii="Courier New" w:hAnsi="Courier New" w:cs="Courier New"/>
          <w:b/>
          <w:bCs/>
          <w:spacing w:val="-2"/>
          <w:sz w:val="24"/>
          <w:szCs w:val="24"/>
        </w:rPr>
      </w:pPr>
    </w:p>
    <w:p w:rsidR="00B2392C" w:rsidRPr="00046D61" w:rsidRDefault="00CB7B40" w:rsidP="00931822">
      <w:pPr>
        <w:pStyle w:val="af8"/>
        <w:numPr>
          <w:ilvl w:val="0"/>
          <w:numId w:val="10"/>
        </w:num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pacing w:val="-2"/>
          <w:sz w:val="24"/>
          <w:szCs w:val="24"/>
        </w:rPr>
        <w:t>Перечень Мест дистанционног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о обслуживания Абонентов.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984"/>
        <w:gridCol w:w="993"/>
        <w:gridCol w:w="1559"/>
        <w:gridCol w:w="1843"/>
      </w:tblGrid>
      <w:tr w:rsidR="003F0B63" w:rsidRPr="00046D61" w:rsidTr="001612F4">
        <w:tc>
          <w:tcPr>
            <w:tcW w:w="1668" w:type="dxa"/>
            <w:vMerge w:val="restart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Населенный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пункт</w:t>
            </w:r>
          </w:p>
        </w:tc>
        <w:tc>
          <w:tcPr>
            <w:tcW w:w="2126" w:type="dxa"/>
            <w:vMerge w:val="restart"/>
            <w:vAlign w:val="center"/>
          </w:tcPr>
          <w:p w:rsidR="000744A4" w:rsidRPr="00046D61" w:rsidRDefault="002E7067" w:rsidP="005E174D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Наименование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информационно—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службы</w:t>
            </w:r>
          </w:p>
        </w:tc>
        <w:tc>
          <w:tcPr>
            <w:tcW w:w="1984" w:type="dxa"/>
            <w:vMerge w:val="restart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Почтовый адрес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размещения Места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дистанционного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обслуживания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>Абонентов</w:t>
            </w:r>
          </w:p>
        </w:tc>
        <w:tc>
          <w:tcPr>
            <w:tcW w:w="4395" w:type="dxa"/>
            <w:gridSpan w:val="3"/>
            <w:vAlign w:val="center"/>
          </w:tcPr>
          <w:p w:rsidR="000744A4" w:rsidRPr="00046D61" w:rsidRDefault="002E7067" w:rsidP="005E174D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Режим работы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  <w:t xml:space="preserve">информационно— 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br/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 xml:space="preserve"> службы</w:t>
            </w:r>
          </w:p>
        </w:tc>
      </w:tr>
      <w:tr w:rsidR="003F0B63" w:rsidRPr="00046D61" w:rsidTr="001612F4">
        <w:tc>
          <w:tcPr>
            <w:tcW w:w="1668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ED3A82" w:rsidRPr="00046D61" w:rsidRDefault="00ED3A82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будни</w:t>
            </w:r>
          </w:p>
        </w:tc>
        <w:tc>
          <w:tcPr>
            <w:tcW w:w="1559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Суббота</w:t>
            </w:r>
          </w:p>
        </w:tc>
        <w:tc>
          <w:tcPr>
            <w:tcW w:w="1843" w:type="dxa"/>
          </w:tcPr>
          <w:p w:rsidR="00ED3A82" w:rsidRPr="00046D61" w:rsidRDefault="002E7067" w:rsidP="00DB0232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Воскресенье</w:t>
            </w:r>
          </w:p>
        </w:tc>
      </w:tr>
      <w:tr w:rsidR="003F0B63" w:rsidRPr="00046D61" w:rsidTr="001612F4">
        <w:tc>
          <w:tcPr>
            <w:tcW w:w="1668" w:type="dxa"/>
          </w:tcPr>
          <w:p w:rsidR="00ED3A82" w:rsidRPr="00046D61" w:rsidRDefault="00CF77C9" w:rsidP="00DB0232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Уфа</w:t>
            </w:r>
          </w:p>
        </w:tc>
        <w:tc>
          <w:tcPr>
            <w:tcW w:w="2126" w:type="dxa"/>
          </w:tcPr>
          <w:p w:rsidR="000744A4" w:rsidRPr="00046D61" w:rsidRDefault="005E174D" w:rsidP="005E174D">
            <w:pPr>
              <w:pStyle w:val="af8"/>
              <w:tabs>
                <w:tab w:val="left" w:pos="-108"/>
              </w:tabs>
              <w:ind w:left="-108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Информационно-</w:t>
            </w:r>
            <w:proofErr w:type="gramStart"/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техническая </w:t>
            </w:r>
            <w:r w:rsidR="00E368D5" w:rsidRPr="00046D61">
              <w:rPr>
                <w:rFonts w:ascii="Courier New" w:hAnsi="Courier New" w:cs="Courier New"/>
                <w:sz w:val="22"/>
                <w:szCs w:val="22"/>
              </w:rPr>
              <w:t xml:space="preserve"> поддержк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а</w:t>
            </w:r>
            <w:proofErr w:type="gramEnd"/>
            <w:r w:rsidR="002F422E" w:rsidRPr="00046D6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E7067" w:rsidRPr="00046D61">
              <w:rPr>
                <w:rFonts w:ascii="Courier New" w:hAnsi="Courier New" w:cs="Courier New"/>
                <w:sz w:val="22"/>
                <w:szCs w:val="22"/>
              </w:rPr>
              <w:t>услуг доступа к сети Интерне</w:t>
            </w:r>
            <w:r w:rsidR="002F422E" w:rsidRPr="00046D61">
              <w:rPr>
                <w:rFonts w:ascii="Courier New" w:hAnsi="Courier New" w:cs="Courier New"/>
                <w:sz w:val="22"/>
                <w:szCs w:val="22"/>
              </w:rPr>
              <w:t>т</w:t>
            </w:r>
            <w:r w:rsidR="002E7067" w:rsidRPr="00046D61">
              <w:rPr>
                <w:rFonts w:ascii="Courier New" w:hAnsi="Courier New" w:cs="Courier New"/>
                <w:sz w:val="22"/>
                <w:szCs w:val="22"/>
              </w:rPr>
              <w:t>, IРТV, КТВ, SIP, IP-телефония</w:t>
            </w:r>
            <w:r w:rsidR="005811E5" w:rsidRPr="00046D61">
              <w:rPr>
                <w:rFonts w:ascii="Courier New" w:hAnsi="Courier New" w:cs="Courier New"/>
                <w:sz w:val="22"/>
                <w:szCs w:val="22"/>
              </w:rPr>
              <w:t>, ОТА, радиовещания.</w:t>
            </w:r>
          </w:p>
        </w:tc>
        <w:tc>
          <w:tcPr>
            <w:tcW w:w="1984" w:type="dxa"/>
          </w:tcPr>
          <w:p w:rsidR="00ED3A82" w:rsidRPr="00046D61" w:rsidRDefault="00025580" w:rsidP="00CF77C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450105, г. Уфа, </w:t>
            </w:r>
            <w:r w:rsidR="00E633E6" w:rsidRPr="00046D61">
              <w:rPr>
                <w:rFonts w:ascii="Courier New" w:hAnsi="Courier New" w:cs="Courier New"/>
                <w:sz w:val="22"/>
                <w:szCs w:val="22"/>
              </w:rPr>
              <w:t xml:space="preserve">Ул. </w:t>
            </w:r>
            <w:r w:rsidR="00CF77C9" w:rsidRPr="00046D61">
              <w:rPr>
                <w:rFonts w:ascii="Courier New" w:hAnsi="Courier New" w:cs="Courier New"/>
                <w:sz w:val="22"/>
                <w:szCs w:val="22"/>
              </w:rPr>
              <w:t>Юрия Гагарина</w:t>
            </w:r>
            <w:r w:rsidR="00E633E6" w:rsidRPr="00046D61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r w:rsidR="00CF77C9" w:rsidRPr="00046D61">
              <w:rPr>
                <w:rFonts w:ascii="Courier New" w:hAnsi="Courier New" w:cs="Courier New"/>
                <w:sz w:val="22"/>
                <w:szCs w:val="22"/>
              </w:rPr>
              <w:t>39/2</w:t>
            </w:r>
          </w:p>
        </w:tc>
        <w:tc>
          <w:tcPr>
            <w:tcW w:w="4395" w:type="dxa"/>
            <w:gridSpan w:val="3"/>
            <w:vAlign w:val="center"/>
          </w:tcPr>
          <w:p w:rsidR="000744A4" w:rsidRPr="00046D61" w:rsidRDefault="002E7067" w:rsidP="00E67B9B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Круглосуточно</w:t>
            </w: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b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1"/>
          <w:numId w:val="10"/>
        </w:numPr>
        <w:ind w:left="0" w:firstLine="993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 Количество рабочих мест в течение дня определяется Исполнителем самостоятельно, в соответствии с графиком сменности соответствующего Места дистанционного обслуживания Исполнителем.</w:t>
      </w:r>
    </w:p>
    <w:p w:rsidR="000744A4" w:rsidRPr="00046D61" w:rsidRDefault="000744A4">
      <w:pPr>
        <w:ind w:firstLine="993"/>
        <w:rPr>
          <w:rFonts w:ascii="Courier New" w:hAnsi="Courier New" w:cs="Courier New"/>
          <w:sz w:val="24"/>
          <w:szCs w:val="24"/>
        </w:rPr>
      </w:pPr>
    </w:p>
    <w:p w:rsidR="00B2392C" w:rsidRPr="00046D61" w:rsidRDefault="002E7067" w:rsidP="00931822">
      <w:pPr>
        <w:pStyle w:val="af8"/>
        <w:numPr>
          <w:ilvl w:val="0"/>
          <w:numId w:val="10"/>
        </w:num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Номера доступа на </w:t>
      </w:r>
      <w:r w:rsidR="005E174D" w:rsidRPr="00046D61">
        <w:rPr>
          <w:rFonts w:ascii="Courier New" w:hAnsi="Courier New" w:cs="Courier New"/>
          <w:b/>
          <w:sz w:val="24"/>
          <w:szCs w:val="24"/>
        </w:rPr>
        <w:t>информационно-технические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службы.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3005"/>
        <w:gridCol w:w="2175"/>
        <w:gridCol w:w="2786"/>
      </w:tblGrid>
      <w:tr w:rsidR="003F0B63" w:rsidRPr="00046D61" w:rsidTr="00E67B9B">
        <w:tc>
          <w:tcPr>
            <w:tcW w:w="206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информационно-</w:t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технической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службы</w:t>
            </w:r>
          </w:p>
        </w:tc>
        <w:tc>
          <w:tcPr>
            <w:tcW w:w="300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Филиал МРФ «Волга»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(и</w:t>
            </w:r>
            <w:r w:rsidR="005E174D" w:rsidRPr="00046D61">
              <w:rPr>
                <w:rFonts w:ascii="Courier New" w:hAnsi="Courier New" w:cs="Courier New"/>
                <w:b/>
                <w:sz w:val="22"/>
                <w:szCs w:val="22"/>
              </w:rPr>
              <w:t>л</w:t>
            </w: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 Территория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обслуживания)</w:t>
            </w:r>
          </w:p>
        </w:tc>
        <w:tc>
          <w:tcPr>
            <w:tcW w:w="2175" w:type="dxa"/>
          </w:tcPr>
          <w:p w:rsidR="002F422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Короткие/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городские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номера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доступа</w:t>
            </w:r>
          </w:p>
        </w:tc>
        <w:tc>
          <w:tcPr>
            <w:tcW w:w="2786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Федеральные номера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доступа</w:t>
            </w:r>
          </w:p>
        </w:tc>
      </w:tr>
      <w:tr w:rsidR="003F0B63" w:rsidRPr="00046D61" w:rsidTr="00E67B9B">
        <w:tc>
          <w:tcPr>
            <w:tcW w:w="2065" w:type="dxa"/>
          </w:tcPr>
          <w:p w:rsidR="0046630E" w:rsidRPr="00046D61" w:rsidRDefault="005E174D" w:rsidP="00E67B9B">
            <w:pPr>
              <w:pStyle w:val="afa"/>
              <w:spacing w:after="240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Информационно-техническая поддержка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005" w:type="dxa"/>
          </w:tcPr>
          <w:p w:rsidR="0046630E" w:rsidRPr="00046D61" w:rsidRDefault="0046630E" w:rsidP="000A7168">
            <w:pPr>
              <w:spacing w:line="240" w:lineRule="atLeast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1.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Республика Башкортостан</w:t>
            </w:r>
          </w:p>
          <w:p w:rsidR="0046630E" w:rsidRPr="00046D61" w:rsidRDefault="0046630E" w:rsidP="000A7168">
            <w:pPr>
              <w:spacing w:line="240" w:lineRule="atLeas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175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1.8—1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66</w:t>
            </w:r>
          </w:p>
          <w:p w:rsidR="000A7168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2.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3472768000</w:t>
            </w:r>
          </w:p>
          <w:p w:rsidR="0046630E" w:rsidRPr="00046D61" w:rsidRDefault="000A7168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3.3472305555</w:t>
            </w:r>
          </w:p>
          <w:p w:rsidR="0046630E" w:rsidRPr="00046D61" w:rsidRDefault="0046630E" w:rsidP="001612F4">
            <w:pPr>
              <w:tabs>
                <w:tab w:val="center" w:pos="979"/>
              </w:tabs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786" w:type="dxa"/>
          </w:tcPr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8—800—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347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81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—</w:t>
            </w:r>
            <w:r w:rsidR="000A7168" w:rsidRPr="00046D61">
              <w:rPr>
                <w:rFonts w:ascii="Courier New" w:hAnsi="Courier New" w:cs="Courier New"/>
                <w:sz w:val="22"/>
                <w:szCs w:val="22"/>
              </w:rPr>
              <w:t>66</w:t>
            </w:r>
          </w:p>
          <w:p w:rsidR="0046630E" w:rsidRPr="00046D61" w:rsidRDefault="0046630E" w:rsidP="00112A09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87"/>
        <w:gridCol w:w="4819"/>
      </w:tblGrid>
      <w:tr w:rsidR="00431702" w:rsidRPr="00046D61" w:rsidTr="00DC7FEB">
        <w:trPr>
          <w:cantSplit/>
          <w:trHeight w:val="774"/>
        </w:trPr>
        <w:tc>
          <w:tcPr>
            <w:tcW w:w="2639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1612F4" w:rsidRPr="00046D61" w:rsidRDefault="001612F4" w:rsidP="001612F4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1612F4" w:rsidRPr="00046D61" w:rsidRDefault="001612F4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431702" w:rsidRPr="00046D61" w:rsidTr="00DC7FEB">
        <w:trPr>
          <w:cantSplit/>
          <w:trHeight w:val="840"/>
        </w:trPr>
        <w:tc>
          <w:tcPr>
            <w:tcW w:w="2639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2361" w:type="pct"/>
          </w:tcPr>
          <w:p w:rsidR="00431702" w:rsidRPr="00046D61" w:rsidRDefault="00431702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C97C48" w:rsidRPr="00046D61" w:rsidRDefault="00C97C48" w:rsidP="00DB0232">
      <w:pPr>
        <w:rPr>
          <w:rFonts w:ascii="Courier New" w:hAnsi="Courier New" w:cs="Courier New"/>
          <w:sz w:val="24"/>
          <w:szCs w:val="24"/>
        </w:rPr>
      </w:pPr>
    </w:p>
    <w:p w:rsidR="001612F4" w:rsidRPr="00046D61" w:rsidRDefault="001612F4" w:rsidP="00DB0232">
      <w:pPr>
        <w:rPr>
          <w:rFonts w:ascii="Courier New" w:hAnsi="Courier New" w:cs="Courier New"/>
          <w:sz w:val="24"/>
          <w:szCs w:val="24"/>
        </w:rPr>
      </w:pPr>
    </w:p>
    <w:p w:rsidR="001612F4" w:rsidRPr="00046D61" w:rsidRDefault="001612F4" w:rsidP="00DB0232">
      <w:pPr>
        <w:rPr>
          <w:rFonts w:ascii="Courier New" w:hAnsi="Courier New" w:cs="Courier New"/>
          <w:sz w:val="24"/>
          <w:szCs w:val="24"/>
        </w:rPr>
      </w:pPr>
    </w:p>
    <w:p w:rsidR="00DD5B71" w:rsidRPr="00046D61" w:rsidRDefault="00DD5B71" w:rsidP="002B36D2">
      <w:pPr>
        <w:pStyle w:val="af8"/>
        <w:shd w:val="clear" w:color="auto" w:fill="FFFFFF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«Раздел 4. Штрафные санкции».</w:t>
      </w:r>
    </w:p>
    <w:p w:rsidR="000744A4" w:rsidRPr="00046D61" w:rsidRDefault="00DD5B71" w:rsidP="002B36D2">
      <w:pPr>
        <w:shd w:val="clear" w:color="auto" w:fill="FFFFFF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Настоящий Раздел предусматривает порядок взыскания и размер штрафных санкций за неисполнение и (или) ненадлежащее исполнение обязательств.</w:t>
      </w:r>
    </w:p>
    <w:p w:rsidR="000744A4" w:rsidRPr="00046D61" w:rsidRDefault="00DD5B71" w:rsidP="002B36D2">
      <w:pPr>
        <w:shd w:val="clear" w:color="auto" w:fill="FFFFFF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Исполнитель, при наличии вины, несет перед Заказчиком за неисполнение или ненадлежащее исполнение обязательств по настоящему дополнительному соглашению следующую ответственность:</w:t>
      </w:r>
    </w:p>
    <w:p w:rsidR="00B2392C" w:rsidRPr="00046D61" w:rsidRDefault="002E7067" w:rsidP="00931822">
      <w:pPr>
        <w:pStyle w:val="af8"/>
        <w:numPr>
          <w:ilvl w:val="1"/>
          <w:numId w:val="6"/>
        </w:numPr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 каждую обоснованную претензию Абонента о некачественном информационно—</w:t>
      </w:r>
      <w:r w:rsidR="005A27D5">
        <w:rPr>
          <w:rFonts w:ascii="Courier New" w:hAnsi="Courier New" w:cs="Courier New"/>
          <w:sz w:val="24"/>
          <w:szCs w:val="24"/>
        </w:rPr>
        <w:t xml:space="preserve">техническом </w:t>
      </w:r>
      <w:r w:rsidRPr="00046D61">
        <w:rPr>
          <w:rFonts w:ascii="Courier New" w:hAnsi="Courier New" w:cs="Courier New"/>
          <w:sz w:val="24"/>
          <w:szCs w:val="24"/>
        </w:rPr>
        <w:t xml:space="preserve">обслуживании с Исполнителя взимается штраф в </w:t>
      </w:r>
      <w:r w:rsidRPr="00046D61">
        <w:rPr>
          <w:rFonts w:ascii="Courier New" w:hAnsi="Courier New"/>
          <w:sz w:val="24"/>
        </w:rPr>
        <w:t xml:space="preserve">размере </w:t>
      </w:r>
      <w:r w:rsidR="00D866FF" w:rsidRPr="00046D61">
        <w:rPr>
          <w:rFonts w:ascii="Courier New" w:hAnsi="Courier New"/>
          <w:sz w:val="24"/>
        </w:rPr>
        <w:t>1</w:t>
      </w:r>
      <w:r w:rsidR="0016644A" w:rsidRPr="00046D61">
        <w:rPr>
          <w:rFonts w:ascii="Courier New" w:hAnsi="Courier New"/>
          <w:sz w:val="24"/>
        </w:rPr>
        <w:t xml:space="preserve">000 </w:t>
      </w:r>
      <w:r w:rsidRPr="00046D61">
        <w:rPr>
          <w:rFonts w:ascii="Courier New" w:hAnsi="Courier New"/>
          <w:sz w:val="24"/>
        </w:rPr>
        <w:t>рублей</w:t>
      </w:r>
      <w:r w:rsidRPr="00046D61">
        <w:rPr>
          <w:rFonts w:ascii="Courier New" w:hAnsi="Courier New" w:cs="Courier New"/>
          <w:sz w:val="24"/>
          <w:szCs w:val="24"/>
        </w:rPr>
        <w:t xml:space="preserve"> на основании Акта проверки исполнения Исполнителем </w:t>
      </w:r>
      <w:r w:rsidR="00B24F33" w:rsidRPr="00046D61">
        <w:rPr>
          <w:rFonts w:ascii="Courier New" w:hAnsi="Courier New" w:cs="Courier New"/>
          <w:sz w:val="24"/>
          <w:szCs w:val="24"/>
        </w:rPr>
        <w:t>обязательств по настоящему Д</w:t>
      </w:r>
      <w:r w:rsidRPr="00046D61">
        <w:rPr>
          <w:rFonts w:ascii="Courier New" w:hAnsi="Courier New" w:cs="Courier New"/>
          <w:sz w:val="24"/>
          <w:szCs w:val="24"/>
        </w:rPr>
        <w:t xml:space="preserve">ополнительному соглашению в соответствии с </w:t>
      </w:r>
      <w:r w:rsidR="0053418A" w:rsidRPr="00046D61">
        <w:rPr>
          <w:rFonts w:ascii="Courier New" w:hAnsi="Courier New" w:cs="Courier New"/>
          <w:sz w:val="24"/>
          <w:szCs w:val="24"/>
        </w:rPr>
        <w:t xml:space="preserve">Разделом </w:t>
      </w:r>
      <w:r w:rsidR="0072437B" w:rsidRPr="00046D61">
        <w:rPr>
          <w:rFonts w:ascii="Courier New" w:hAnsi="Courier New" w:cs="Courier New"/>
          <w:sz w:val="24"/>
          <w:szCs w:val="24"/>
        </w:rPr>
        <w:t xml:space="preserve">№ </w:t>
      </w:r>
      <w:r w:rsidR="00F408A7" w:rsidRPr="00046D61">
        <w:rPr>
          <w:rFonts w:ascii="Courier New" w:hAnsi="Courier New" w:cs="Courier New"/>
          <w:sz w:val="24"/>
          <w:szCs w:val="24"/>
        </w:rPr>
        <w:t>8</w:t>
      </w:r>
      <w:r w:rsidR="00B24F33" w:rsidRPr="00046D61">
        <w:rPr>
          <w:rFonts w:ascii="Courier New" w:hAnsi="Courier New" w:cs="Courier New"/>
          <w:sz w:val="24"/>
          <w:szCs w:val="24"/>
        </w:rPr>
        <w:t xml:space="preserve"> настоящего Д</w:t>
      </w:r>
      <w:r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2E7067" w:rsidP="00931822">
      <w:pPr>
        <w:pStyle w:val="af8"/>
        <w:numPr>
          <w:ilvl w:val="1"/>
          <w:numId w:val="6"/>
        </w:numPr>
        <w:ind w:left="0" w:firstLine="992"/>
        <w:rPr>
          <w:rFonts w:ascii="Courier New" w:hAnsi="Courier New"/>
          <w:sz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 каждый факт некорректно оформленного обращения (инцидента),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эскалированного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 на Вторую линию</w:t>
      </w:r>
      <w:r w:rsidR="00431702" w:rsidRPr="00046D61">
        <w:rPr>
          <w:rFonts w:ascii="Courier New" w:hAnsi="Courier New" w:cs="Courier New"/>
          <w:sz w:val="24"/>
          <w:szCs w:val="24"/>
        </w:rPr>
        <w:t xml:space="preserve"> или другие подразделения Заказчика, </w:t>
      </w:r>
      <w:r w:rsidRPr="00046D61">
        <w:rPr>
          <w:rFonts w:ascii="Courier New" w:hAnsi="Courier New" w:cs="Courier New"/>
          <w:sz w:val="24"/>
          <w:szCs w:val="24"/>
        </w:rPr>
        <w:t xml:space="preserve">Исполнителю начисляется штраф в </w:t>
      </w:r>
      <w:r w:rsidRPr="00046D61">
        <w:rPr>
          <w:rFonts w:ascii="Courier New" w:hAnsi="Courier New"/>
          <w:sz w:val="24"/>
        </w:rPr>
        <w:t xml:space="preserve">размере </w:t>
      </w:r>
      <w:r w:rsidR="00D866FF" w:rsidRPr="00046D61">
        <w:rPr>
          <w:rFonts w:ascii="Courier New" w:hAnsi="Courier New"/>
          <w:sz w:val="24"/>
        </w:rPr>
        <w:t>1</w:t>
      </w:r>
      <w:r w:rsidR="0016644A" w:rsidRPr="00046D61">
        <w:rPr>
          <w:rFonts w:ascii="Courier New" w:hAnsi="Courier New"/>
          <w:sz w:val="24"/>
        </w:rPr>
        <w:t>00</w:t>
      </w:r>
      <w:r w:rsidR="005A27D5">
        <w:rPr>
          <w:rFonts w:ascii="Courier New" w:hAnsi="Courier New"/>
          <w:sz w:val="24"/>
        </w:rPr>
        <w:t xml:space="preserve"> </w:t>
      </w:r>
      <w:r w:rsidRPr="00046D61">
        <w:rPr>
          <w:rFonts w:ascii="Courier New" w:hAnsi="Courier New"/>
          <w:sz w:val="24"/>
        </w:rPr>
        <w:t>рублей на основании Акта проверки исполнения Исполните</w:t>
      </w:r>
      <w:r w:rsidR="00B24F33" w:rsidRPr="00046D61">
        <w:rPr>
          <w:rFonts w:ascii="Courier New" w:hAnsi="Courier New"/>
          <w:sz w:val="24"/>
        </w:rPr>
        <w:t>лем обязательств по настоящему Д</w:t>
      </w:r>
      <w:r w:rsidRPr="00046D61">
        <w:rPr>
          <w:rFonts w:ascii="Courier New" w:hAnsi="Courier New"/>
          <w:sz w:val="24"/>
        </w:rPr>
        <w:t xml:space="preserve">ополнительному соглашению в соответствии с </w:t>
      </w:r>
      <w:r w:rsidR="0053418A" w:rsidRPr="00046D61">
        <w:rPr>
          <w:rFonts w:ascii="Courier New" w:hAnsi="Courier New"/>
          <w:sz w:val="24"/>
        </w:rPr>
        <w:t xml:space="preserve">Разделом </w:t>
      </w:r>
      <w:r w:rsidR="0072437B" w:rsidRPr="00046D61">
        <w:rPr>
          <w:rFonts w:ascii="Courier New" w:hAnsi="Courier New"/>
          <w:sz w:val="24"/>
        </w:rPr>
        <w:t xml:space="preserve">№ </w:t>
      </w:r>
      <w:r w:rsidR="00F408A7" w:rsidRPr="00046D61">
        <w:rPr>
          <w:rFonts w:ascii="Courier New" w:hAnsi="Courier New"/>
          <w:sz w:val="24"/>
        </w:rPr>
        <w:t>8</w:t>
      </w:r>
      <w:r w:rsidR="00B24F33" w:rsidRPr="00046D61">
        <w:rPr>
          <w:rFonts w:ascii="Courier New" w:hAnsi="Courier New"/>
          <w:sz w:val="24"/>
        </w:rPr>
        <w:t xml:space="preserve"> настоящего Д</w:t>
      </w:r>
      <w:r w:rsidRPr="00046D61">
        <w:rPr>
          <w:rFonts w:ascii="Courier New" w:hAnsi="Courier New"/>
          <w:sz w:val="24"/>
        </w:rPr>
        <w:t>ополнительного соглашения.</w:t>
      </w:r>
    </w:p>
    <w:p w:rsidR="00974A1A" w:rsidRPr="00046D61" w:rsidRDefault="00DD068F" w:rsidP="00931822">
      <w:pPr>
        <w:pStyle w:val="af8"/>
        <w:numPr>
          <w:ilvl w:val="1"/>
          <w:numId w:val="6"/>
        </w:numPr>
        <w:shd w:val="clear" w:color="auto" w:fill="FFFFFF"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/>
          <w:sz w:val="24"/>
        </w:rPr>
        <w:t>За каждое повторное несоответствие требованиям к качеству обслуживания, выявленное по результатам контроля качества информационно-</w:t>
      </w:r>
      <w:r w:rsidR="005A27D5">
        <w:rPr>
          <w:rFonts w:ascii="Courier New" w:hAnsi="Courier New"/>
          <w:sz w:val="24"/>
        </w:rPr>
        <w:t xml:space="preserve">технического </w:t>
      </w:r>
      <w:r w:rsidRPr="00046D61">
        <w:rPr>
          <w:rFonts w:ascii="Courier New" w:hAnsi="Courier New"/>
          <w:sz w:val="24"/>
        </w:rPr>
        <w:t>обслуживания в соответствии с п.2.</w:t>
      </w:r>
      <w:r w:rsidR="00A92E97" w:rsidRPr="00046D61">
        <w:rPr>
          <w:rFonts w:ascii="Courier New" w:hAnsi="Courier New"/>
          <w:sz w:val="24"/>
        </w:rPr>
        <w:t>5.1</w:t>
      </w:r>
      <w:r w:rsidRPr="00046D61">
        <w:rPr>
          <w:rFonts w:ascii="Courier New" w:hAnsi="Courier New"/>
          <w:sz w:val="24"/>
        </w:rPr>
        <w:t xml:space="preserve">. Раздела </w:t>
      </w:r>
      <w:r w:rsidR="00B24F33" w:rsidRPr="00046D61">
        <w:rPr>
          <w:rFonts w:ascii="Courier New" w:hAnsi="Courier New"/>
          <w:sz w:val="24"/>
        </w:rPr>
        <w:t>№2 Д</w:t>
      </w:r>
      <w:r w:rsidRPr="00046D61">
        <w:rPr>
          <w:rFonts w:ascii="Courier New" w:hAnsi="Courier New"/>
          <w:sz w:val="24"/>
        </w:rPr>
        <w:t xml:space="preserve">ополнительного соглашения, но не более чем за одно повторное несоответствие по одному обслуженному вызову, с Исполнителя взимается штраф в размере </w:t>
      </w:r>
      <w:r w:rsidR="00D866FF" w:rsidRPr="00046D61">
        <w:rPr>
          <w:rFonts w:ascii="Courier New" w:hAnsi="Courier New"/>
          <w:sz w:val="24"/>
        </w:rPr>
        <w:t>5</w:t>
      </w:r>
      <w:r w:rsidR="00AF0660" w:rsidRPr="00046D61">
        <w:rPr>
          <w:rFonts w:ascii="Courier New" w:hAnsi="Courier New"/>
          <w:sz w:val="24"/>
        </w:rPr>
        <w:t>0</w:t>
      </w:r>
      <w:r w:rsidR="00D866FF" w:rsidRPr="00046D61">
        <w:rPr>
          <w:rFonts w:ascii="Courier New" w:hAnsi="Courier New"/>
          <w:sz w:val="24"/>
        </w:rPr>
        <w:t>0</w:t>
      </w:r>
      <w:r w:rsidRPr="00046D61">
        <w:rPr>
          <w:rFonts w:ascii="Courier New" w:hAnsi="Courier New"/>
          <w:sz w:val="24"/>
        </w:rPr>
        <w:t xml:space="preserve"> рублей на основании Акта проверки исполнения Исполнителем обязательств по </w:t>
      </w:r>
      <w:r w:rsidR="00B24F33" w:rsidRPr="00046D61">
        <w:rPr>
          <w:rFonts w:ascii="Courier New" w:hAnsi="Courier New"/>
          <w:sz w:val="24"/>
        </w:rPr>
        <w:t>Д</w:t>
      </w:r>
      <w:r w:rsidRPr="00046D61">
        <w:rPr>
          <w:rFonts w:ascii="Courier New" w:hAnsi="Courier New"/>
          <w:sz w:val="24"/>
        </w:rPr>
        <w:t>ополнительному соглашению</w:t>
      </w:r>
      <w:r w:rsidR="002F422E" w:rsidRPr="00046D61">
        <w:rPr>
          <w:rFonts w:ascii="Courier New" w:hAnsi="Courier New"/>
          <w:sz w:val="24"/>
        </w:rPr>
        <w:t xml:space="preserve"> </w:t>
      </w:r>
      <w:r w:rsidR="00974A1A" w:rsidRPr="00046D61">
        <w:rPr>
          <w:rFonts w:ascii="Courier New" w:hAnsi="Courier New" w:cs="Courier New"/>
          <w:sz w:val="24"/>
          <w:szCs w:val="24"/>
        </w:rPr>
        <w:t xml:space="preserve">в соответствии с Разделом № </w:t>
      </w:r>
      <w:r w:rsidR="00F408A7" w:rsidRPr="00046D61">
        <w:rPr>
          <w:rFonts w:ascii="Courier New" w:hAnsi="Courier New" w:cs="Courier New"/>
          <w:sz w:val="24"/>
          <w:szCs w:val="24"/>
        </w:rPr>
        <w:t>8</w:t>
      </w:r>
      <w:r w:rsidR="00974A1A" w:rsidRPr="00046D61">
        <w:rPr>
          <w:rFonts w:ascii="Courier New" w:hAnsi="Courier New" w:cs="Courier New"/>
          <w:sz w:val="24"/>
          <w:szCs w:val="24"/>
        </w:rPr>
        <w:t xml:space="preserve"> настоящего</w:t>
      </w:r>
      <w:r w:rsidR="00B24F33" w:rsidRPr="00046D61">
        <w:rPr>
          <w:rFonts w:ascii="Courier New" w:hAnsi="Courier New" w:cs="Courier New"/>
          <w:sz w:val="24"/>
          <w:szCs w:val="24"/>
        </w:rPr>
        <w:t xml:space="preserve"> Д</w:t>
      </w:r>
      <w:r w:rsidR="00974A1A" w:rsidRPr="00046D61">
        <w:rPr>
          <w:rFonts w:ascii="Courier New" w:hAnsi="Courier New" w:cs="Courier New"/>
          <w:sz w:val="24"/>
          <w:szCs w:val="24"/>
        </w:rPr>
        <w:t>ополнительного соглашения.</w:t>
      </w:r>
    </w:p>
    <w:p w:rsidR="00B2392C" w:rsidRPr="00046D61" w:rsidRDefault="00DD068F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/>
          <w:sz w:val="24"/>
        </w:rPr>
        <w:t>За каждое несоответствие требованиям к проведению Идентификации при обращении Клиентов, выявленное по результатам контроля качества информационно-</w:t>
      </w:r>
      <w:r w:rsidR="00B24F33" w:rsidRPr="00046D61">
        <w:rPr>
          <w:rFonts w:ascii="Courier New" w:hAnsi="Courier New"/>
          <w:sz w:val="24"/>
        </w:rPr>
        <w:t xml:space="preserve">технического </w:t>
      </w:r>
      <w:r w:rsidRPr="00046D61">
        <w:rPr>
          <w:rFonts w:ascii="Courier New" w:hAnsi="Courier New"/>
          <w:sz w:val="24"/>
        </w:rPr>
        <w:t>обслуживания в соо</w:t>
      </w:r>
      <w:r w:rsidRPr="00046D61">
        <w:rPr>
          <w:rFonts w:ascii="Courier New" w:hAnsi="Courier New" w:cs="Courier New"/>
          <w:sz w:val="24"/>
          <w:szCs w:val="24"/>
        </w:rPr>
        <w:t>тветс</w:t>
      </w:r>
      <w:r w:rsidRPr="00046D61">
        <w:rPr>
          <w:rFonts w:ascii="Courier New" w:hAnsi="Courier New"/>
          <w:sz w:val="24"/>
        </w:rPr>
        <w:t>твии с п.2.</w:t>
      </w:r>
      <w:r w:rsidR="00A92E97" w:rsidRPr="00046D61">
        <w:rPr>
          <w:rFonts w:ascii="Courier New" w:hAnsi="Courier New" w:cs="Courier New"/>
          <w:sz w:val="24"/>
          <w:szCs w:val="24"/>
        </w:rPr>
        <w:t>5.2</w:t>
      </w:r>
      <w:r w:rsidRPr="00046D61">
        <w:rPr>
          <w:rFonts w:ascii="Courier New" w:hAnsi="Courier New" w:cs="Courier New"/>
          <w:sz w:val="24"/>
          <w:szCs w:val="24"/>
        </w:rPr>
        <w:t>.</w:t>
      </w:r>
      <w:r w:rsidRPr="00046D61">
        <w:rPr>
          <w:rFonts w:ascii="Courier New" w:hAnsi="Courier New"/>
          <w:sz w:val="24"/>
        </w:rPr>
        <w:t>Раздела №2 дополнительного соглашения с</w:t>
      </w:r>
      <w:r w:rsidRPr="00046D61">
        <w:rPr>
          <w:rFonts w:ascii="Courier New" w:hAnsi="Courier New" w:cs="Courier New"/>
          <w:sz w:val="24"/>
          <w:szCs w:val="24"/>
        </w:rPr>
        <w:t xml:space="preserve"> Испо</w:t>
      </w:r>
      <w:r w:rsidRPr="00046D61">
        <w:rPr>
          <w:rFonts w:ascii="Courier New" w:hAnsi="Courier New"/>
          <w:sz w:val="24"/>
        </w:rPr>
        <w:t>лнителя взи</w:t>
      </w:r>
      <w:r w:rsidRPr="00046D61">
        <w:rPr>
          <w:rFonts w:ascii="Courier New" w:hAnsi="Courier New" w:cs="Courier New"/>
          <w:sz w:val="24"/>
          <w:szCs w:val="24"/>
        </w:rPr>
        <w:t>мает</w:t>
      </w:r>
      <w:r w:rsidRPr="00046D61">
        <w:rPr>
          <w:rFonts w:ascii="Courier New" w:hAnsi="Courier New"/>
          <w:sz w:val="24"/>
        </w:rPr>
        <w:t xml:space="preserve">ся штраф в размере 100 рублей </w:t>
      </w:r>
      <w:r w:rsidRPr="00046D61">
        <w:rPr>
          <w:rFonts w:ascii="Courier New" w:hAnsi="Courier New"/>
          <w:spacing w:val="-2"/>
          <w:sz w:val="24"/>
        </w:rPr>
        <w:t>на основании Акта проверки исполнения Исполнителем обязател</w:t>
      </w:r>
      <w:r w:rsidR="00B24F33" w:rsidRPr="00046D61">
        <w:rPr>
          <w:rFonts w:ascii="Courier New" w:hAnsi="Courier New"/>
          <w:spacing w:val="-2"/>
          <w:sz w:val="24"/>
        </w:rPr>
        <w:t>ьств по Д</w:t>
      </w:r>
      <w:r w:rsidRPr="00046D61">
        <w:rPr>
          <w:rFonts w:ascii="Courier New" w:hAnsi="Courier New"/>
          <w:spacing w:val="-2"/>
          <w:sz w:val="24"/>
        </w:rPr>
        <w:t xml:space="preserve">ополнительному соглашению </w:t>
      </w:r>
      <w:r w:rsidR="00974A1A" w:rsidRPr="00046D61">
        <w:rPr>
          <w:rFonts w:ascii="Courier New" w:hAnsi="Courier New"/>
          <w:spacing w:val="-2"/>
          <w:sz w:val="24"/>
        </w:rPr>
        <w:t xml:space="preserve">в соответствии с Разделом № 7 настоящего </w:t>
      </w:r>
      <w:r w:rsidR="00B24F33" w:rsidRPr="00046D61">
        <w:rPr>
          <w:rFonts w:ascii="Courier New" w:hAnsi="Courier New"/>
          <w:spacing w:val="-2"/>
          <w:sz w:val="24"/>
        </w:rPr>
        <w:t>Д</w:t>
      </w:r>
      <w:r w:rsidR="00974A1A" w:rsidRPr="00046D61">
        <w:rPr>
          <w:rFonts w:ascii="Courier New" w:hAnsi="Courier New"/>
          <w:spacing w:val="-2"/>
          <w:sz w:val="24"/>
        </w:rPr>
        <w:t>ополнительного соглашения.</w:t>
      </w:r>
      <w:r w:rsidR="002F422E" w:rsidRPr="00046D61">
        <w:rPr>
          <w:rFonts w:ascii="Courier New" w:hAnsi="Courier New"/>
          <w:spacing w:val="-2"/>
          <w:sz w:val="24"/>
        </w:rPr>
        <w:t xml:space="preserve"> </w:t>
      </w:r>
      <w:r w:rsidR="002E7067" w:rsidRPr="00046D61">
        <w:rPr>
          <w:rFonts w:ascii="Courier New" w:hAnsi="Courier New"/>
          <w:spacing w:val="-2"/>
          <w:sz w:val="24"/>
        </w:rPr>
        <w:t>Заказчик имеет право уменьшить стоимость услуг Исполнителя на соответствующую сумму штрафов.</w:t>
      </w:r>
    </w:p>
    <w:p w:rsidR="002740FB" w:rsidRPr="00046D61" w:rsidRDefault="002740FB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За каждый факт неудовлетворительно пройденного тестирования работником Исполнителя, в случае, если доля неудовлетворительных оценок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составит менее 95%, Исполнителю начисляется штраф в размере 100 рублей на основании Акта проверки исполнения Исполнителем обязательств по настоящему дополнительному соглашению в соответствии с Разделом № 8 настоящего Дополнительного соглашения.</w:t>
      </w:r>
    </w:p>
    <w:p w:rsidR="002D653D" w:rsidRPr="00046D61" w:rsidRDefault="002D653D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/>
          <w:spacing w:val="-2"/>
          <w:sz w:val="24"/>
        </w:rPr>
      </w:pPr>
      <w:r w:rsidRPr="00046D61">
        <w:rPr>
          <w:rFonts w:ascii="Courier New" w:hAnsi="Courier New"/>
          <w:spacing w:val="-2"/>
          <w:sz w:val="24"/>
        </w:rPr>
        <w:t>Штрафные санкции могут применяться только по работникам Исполнителя, отработавшим не менее одного месяца после прохождения обучения и стажировки.</w:t>
      </w:r>
    </w:p>
    <w:p w:rsidR="00974A1A" w:rsidRPr="00046D61" w:rsidRDefault="002E7067" w:rsidP="00931822">
      <w:pPr>
        <w:pStyle w:val="af8"/>
        <w:widowControl/>
        <w:numPr>
          <w:ilvl w:val="1"/>
          <w:numId w:val="6"/>
        </w:numPr>
        <w:shd w:val="clear" w:color="auto" w:fill="FFFFFF"/>
        <w:tabs>
          <w:tab w:val="left" w:pos="284"/>
          <w:tab w:val="left" w:pos="567"/>
          <w:tab w:val="left" w:pos="1260"/>
        </w:tabs>
        <w:autoSpaceDE/>
        <w:autoSpaceDN/>
        <w:adjustRightInd/>
        <w:spacing w:after="0"/>
        <w:ind w:left="0"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/>
          <w:spacing w:val="-2"/>
          <w:sz w:val="24"/>
        </w:rPr>
        <w:t>Уплата штрафных санкций</w:t>
      </w:r>
      <w:r w:rsidRPr="00046D61">
        <w:rPr>
          <w:rFonts w:ascii="Courier New" w:hAnsi="Courier New" w:cs="Courier New"/>
          <w:sz w:val="24"/>
          <w:szCs w:val="24"/>
        </w:rPr>
        <w:t xml:space="preserve"> не освобождает Стороны от исполнения об</w:t>
      </w:r>
      <w:r w:rsidR="00B24F33" w:rsidRPr="00046D61">
        <w:rPr>
          <w:rFonts w:ascii="Courier New" w:hAnsi="Courier New" w:cs="Courier New"/>
          <w:sz w:val="24"/>
          <w:szCs w:val="24"/>
        </w:rPr>
        <w:t>язательств согласно настоящему Д</w:t>
      </w:r>
      <w:r w:rsidRPr="00046D61">
        <w:rPr>
          <w:rFonts w:ascii="Courier New" w:hAnsi="Courier New" w:cs="Courier New"/>
          <w:sz w:val="24"/>
          <w:szCs w:val="24"/>
        </w:rPr>
        <w:t>ополнительному соглашению.</w:t>
      </w:r>
    </w:p>
    <w:tbl>
      <w:tblPr>
        <w:tblpPr w:leftFromText="180" w:rightFromText="180" w:vertAnchor="text" w:horzAnchor="margin" w:tblpY="219"/>
        <w:tblW w:w="10012" w:type="dxa"/>
        <w:tblLayout w:type="fixed"/>
        <w:tblLook w:val="0000" w:firstRow="0" w:lastRow="0" w:firstColumn="0" w:lastColumn="0" w:noHBand="0" w:noVBand="0"/>
      </w:tblPr>
      <w:tblGrid>
        <w:gridCol w:w="5285"/>
        <w:gridCol w:w="4727"/>
      </w:tblGrid>
      <w:tr w:rsidR="000F4C8A" w:rsidRPr="00046D61" w:rsidTr="001612F4">
        <w:trPr>
          <w:cantSplit/>
          <w:trHeight w:val="830"/>
        </w:trPr>
        <w:tc>
          <w:tcPr>
            <w:tcW w:w="5285" w:type="dxa"/>
          </w:tcPr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/>
                <w:sz w:val="24"/>
                <w:szCs w:val="24"/>
              </w:rPr>
              <w:t>от Заказчика:</w:t>
            </w:r>
          </w:p>
          <w:p w:rsidR="000F4C8A" w:rsidRPr="00046D61" w:rsidRDefault="001612F4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1612F4" w:rsidRPr="00046D61" w:rsidRDefault="001612F4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_____________/Долгоаршинных М.Г./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 xml:space="preserve">«____» ____ 201_ года    </w:t>
            </w:r>
          </w:p>
        </w:tc>
        <w:tc>
          <w:tcPr>
            <w:tcW w:w="4727" w:type="dxa"/>
          </w:tcPr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/>
                <w:spacing w:val="-2"/>
                <w:sz w:val="24"/>
                <w:szCs w:val="24"/>
              </w:rPr>
              <w:t>от Исполнител</w:t>
            </w:r>
            <w:r w:rsidRPr="00046D61">
              <w:rPr>
                <w:rFonts w:ascii="Courier New" w:hAnsi="Courier New" w:cs="Courier New"/>
                <w:b/>
                <w:sz w:val="24"/>
                <w:szCs w:val="24"/>
              </w:rPr>
              <w:t>я: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pacing w:val="-2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>______________/А.Л. Петров/</w:t>
            </w:r>
          </w:p>
          <w:p w:rsidR="000F4C8A" w:rsidRPr="00046D61" w:rsidRDefault="000F4C8A" w:rsidP="000F4C8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pacing w:val="-2"/>
                <w:sz w:val="24"/>
                <w:szCs w:val="24"/>
              </w:rPr>
              <w:t>«__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__» ____ 201_ года</w:t>
            </w:r>
          </w:p>
        </w:tc>
      </w:tr>
    </w:tbl>
    <w:p w:rsidR="009432CC" w:rsidRPr="00046D61" w:rsidRDefault="00CB0150" w:rsidP="009432CC">
      <w:pPr>
        <w:pStyle w:val="af8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br w:type="page"/>
      </w:r>
      <w:r w:rsidR="00EB328B" w:rsidRPr="00046D61">
        <w:rPr>
          <w:rFonts w:ascii="Courier New" w:hAnsi="Courier New" w:cs="Courier New"/>
          <w:b/>
          <w:sz w:val="24"/>
          <w:szCs w:val="24"/>
        </w:rPr>
        <w:lastRenderedPageBreak/>
        <w:t>«</w:t>
      </w:r>
      <w:r w:rsidR="009432CC" w:rsidRPr="00046D61">
        <w:rPr>
          <w:rFonts w:ascii="Courier New" w:hAnsi="Courier New" w:cs="Courier New"/>
          <w:b/>
          <w:sz w:val="24"/>
          <w:szCs w:val="24"/>
        </w:rPr>
        <w:t>Раздел 5. Расчет Стоимости услуг Исполнителя».</w:t>
      </w:r>
    </w:p>
    <w:p w:rsidR="000744A4" w:rsidRPr="00046D61" w:rsidRDefault="009432CC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Стоимость услуг Исполнителя рассчитывается и уплачивается по итогам отчетного периода в следующем месяце.</w:t>
      </w:r>
    </w:p>
    <w:p w:rsidR="000744A4" w:rsidRPr="00046D61" w:rsidRDefault="009432CC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Для целей расчета Стоимости услуг Исполнителя используются следующие параметры:</w:t>
      </w:r>
    </w:p>
    <w:p w:rsidR="00643415" w:rsidRPr="00046D61" w:rsidRDefault="009432CC" w:rsidP="00431702">
      <w:pPr>
        <w:ind w:firstLine="72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«Фонд времени обслуживания»</w:t>
      </w:r>
      <w:r w:rsidRPr="00046D61">
        <w:rPr>
          <w:rFonts w:ascii="Courier New" w:hAnsi="Courier New" w:cs="Courier New"/>
          <w:sz w:val="24"/>
          <w:szCs w:val="24"/>
        </w:rPr>
        <w:t xml:space="preserve"> (ФВО) —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измеряемый в часах показатель суммарного времени работы с абонентами, потраченного всеми сотрудниками Исполнителя и иными лицами, действующими по заданию Исполнителя, на обслуживание входящих и исходящих вызовов,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обращений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>,</w:t>
      </w:r>
      <w:r w:rsidR="0019588D" w:rsidRPr="00046D61">
        <w:rPr>
          <w:rFonts w:ascii="Courier New" w:hAnsi="Courier New" w:cs="Courier New"/>
          <w:bCs/>
          <w:sz w:val="24"/>
          <w:szCs w:val="24"/>
        </w:rPr>
        <w:t xml:space="preserve"> поступающих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 xml:space="preserve"> по 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>электронным каналам</w:t>
      </w:r>
      <w:r w:rsidR="00F77F86" w:rsidRPr="00046D61">
        <w:rPr>
          <w:rFonts w:ascii="Courier New" w:hAnsi="Courier New" w:cs="Courier New"/>
          <w:bCs/>
          <w:sz w:val="24"/>
          <w:szCs w:val="24"/>
        </w:rPr>
        <w:t>,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отправка счетов по электронной почте и факсу</w:t>
      </w:r>
      <w:r w:rsidR="00EB2CF4" w:rsidRPr="00046D61">
        <w:rPr>
          <w:rFonts w:ascii="Courier New" w:hAnsi="Courier New" w:cs="Courier New"/>
          <w:bCs/>
          <w:sz w:val="24"/>
          <w:szCs w:val="24"/>
        </w:rPr>
        <w:t>,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поствызовную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обраб</w:t>
      </w:r>
      <w:r w:rsidR="003543CE" w:rsidRPr="00046D61">
        <w:rPr>
          <w:rFonts w:ascii="Courier New" w:hAnsi="Courier New" w:cs="Courier New"/>
          <w:bCs/>
          <w:sz w:val="24"/>
          <w:szCs w:val="24"/>
        </w:rPr>
        <w:t>отку обращений за данный период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. При расчете показателя Фонд времени обслуживания учитывается время обслуживания входящих вызовов всеми работниками Исполнителя, информирования Абонентов о решении заявок</w:t>
      </w:r>
      <w:r w:rsidR="00BB5F32" w:rsidRPr="00046D61">
        <w:rPr>
          <w:rFonts w:ascii="Courier New" w:hAnsi="Courier New" w:cs="Courier New"/>
          <w:bCs/>
          <w:sz w:val="24"/>
          <w:szCs w:val="24"/>
        </w:rPr>
        <w:t xml:space="preserve"> (SMS-информирование и исходящая связь)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, время обработки электронных обращений</w:t>
      </w:r>
      <w:r w:rsidR="00BB5F32" w:rsidRPr="00046D61">
        <w:rPr>
          <w:rFonts w:ascii="Courier New" w:hAnsi="Courier New" w:cs="Courier New"/>
          <w:bCs/>
          <w:sz w:val="24"/>
          <w:szCs w:val="24"/>
        </w:rPr>
        <w:t xml:space="preserve"> и обращений по WEВ-каналу (электронная обработка и исходящая связь)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, время исходящей связи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431702" w:rsidRPr="00046D61">
        <w:rPr>
          <w:rFonts w:ascii="Courier New" w:hAnsi="Courier New" w:cs="Courier New"/>
          <w:bCs/>
          <w:sz w:val="24"/>
          <w:szCs w:val="24"/>
        </w:rPr>
        <w:t>клиентам для обработки заявок на подключение к услугам связи, время обработки и отправки счета по электронной почте и факсу</w:t>
      </w:r>
      <w:r w:rsidR="002161CC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B326AA" w:rsidRPr="00046D61" w:rsidRDefault="00B326AA" w:rsidP="00B326AA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Показатель «Фонд времени обслуживания» вычисляется на основании данных информационных систем учета, а также на основании данных о нормировании длительностей операций, которые не могут быть учтены в информационных системах учета по причине отсутствия технической возможности.</w:t>
      </w:r>
    </w:p>
    <w:p w:rsidR="001635AD" w:rsidRPr="00046D61" w:rsidRDefault="00106700">
      <w:pPr>
        <w:ind w:firstLine="992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>- «</w:t>
      </w:r>
      <w:r w:rsidR="001635AD" w:rsidRPr="00046D61">
        <w:rPr>
          <w:rFonts w:ascii="Courier New" w:hAnsi="Courier New" w:cs="Courier New"/>
          <w:b/>
          <w:bCs/>
          <w:sz w:val="24"/>
          <w:szCs w:val="24"/>
        </w:rPr>
        <w:t>Электронные каналы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»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– обращения, поступившие по электронной почте, WEB-каналам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(ЕЛК, сайт </w:t>
      </w:r>
      <w:proofErr w:type="spellStart"/>
      <w:r w:rsidR="002F422E" w:rsidRPr="00046D61">
        <w:rPr>
          <w:rFonts w:ascii="Courier New" w:hAnsi="Courier New" w:cs="Courier New"/>
          <w:bCs/>
          <w:sz w:val="24"/>
          <w:szCs w:val="24"/>
          <w:lang w:val="en-US"/>
        </w:rPr>
        <w:t>bashtel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>.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ru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, факсу,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social</w:t>
      </w:r>
      <w:proofErr w:type="spellEnd"/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proofErr w:type="spellStart"/>
      <w:r w:rsidR="001635AD" w:rsidRPr="00046D61">
        <w:rPr>
          <w:rFonts w:ascii="Courier New" w:hAnsi="Courier New" w:cs="Courier New"/>
          <w:bCs/>
          <w:sz w:val="24"/>
          <w:szCs w:val="24"/>
        </w:rPr>
        <w:t>media</w:t>
      </w:r>
      <w:proofErr w:type="spellEnd"/>
      <w:r w:rsidR="001635AD" w:rsidRPr="00046D61">
        <w:rPr>
          <w:rFonts w:ascii="Courier New" w:hAnsi="Courier New" w:cs="Courier New"/>
          <w:bCs/>
          <w:sz w:val="24"/>
          <w:szCs w:val="24"/>
        </w:rPr>
        <w:t>, онлайн чаты</w:t>
      </w:r>
      <w:r w:rsidR="00DB486B" w:rsidRPr="00046D61">
        <w:rPr>
          <w:rFonts w:ascii="Courier New" w:hAnsi="Courier New" w:cs="Courier New"/>
          <w:bCs/>
          <w:sz w:val="24"/>
          <w:szCs w:val="24"/>
        </w:rPr>
        <w:t>)</w:t>
      </w:r>
      <w:r w:rsidR="001635AD" w:rsidRPr="00046D61">
        <w:rPr>
          <w:rFonts w:ascii="Courier New" w:hAnsi="Courier New" w:cs="Courier New"/>
          <w:bCs/>
          <w:sz w:val="24"/>
          <w:szCs w:val="24"/>
        </w:rPr>
        <w:t xml:space="preserve"> и другие виды электронных обращений.</w:t>
      </w:r>
    </w:p>
    <w:p w:rsidR="000744A4" w:rsidRPr="00046D61" w:rsidRDefault="00106700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9432CC" w:rsidRPr="00046D61">
        <w:rPr>
          <w:rFonts w:ascii="Courier New" w:hAnsi="Courier New" w:cs="Courier New"/>
          <w:b/>
          <w:sz w:val="24"/>
          <w:szCs w:val="24"/>
        </w:rPr>
        <w:t>Показатель «Фонд времени обслуживания»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(далее — ФВО) используется для расчета стоимости услуг Исполнителя;</w:t>
      </w:r>
    </w:p>
    <w:p w:rsidR="000744A4" w:rsidRPr="00046D61" w:rsidRDefault="00C506B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2E7067" w:rsidRPr="00046D61">
        <w:rPr>
          <w:rFonts w:ascii="Courier New" w:hAnsi="Courier New" w:cs="Courier New"/>
          <w:sz w:val="24"/>
          <w:szCs w:val="24"/>
        </w:rPr>
        <w:t>«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Процент вызовов, обслуженных в течение 30 секунд»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— отражает долю принятых Исполнителем в течение </w:t>
      </w:r>
      <w:r w:rsidR="002B7E3B" w:rsidRPr="00046D61">
        <w:rPr>
          <w:rFonts w:ascii="Courier New" w:hAnsi="Courier New" w:cs="Courier New"/>
          <w:sz w:val="24"/>
          <w:szCs w:val="24"/>
        </w:rPr>
        <w:t>30</w:t>
      </w:r>
      <w:r w:rsidR="009432CC" w:rsidRPr="00046D61">
        <w:rPr>
          <w:rFonts w:ascii="Courier New" w:hAnsi="Courier New" w:cs="Courier New"/>
          <w:sz w:val="24"/>
          <w:szCs w:val="24"/>
        </w:rPr>
        <w:t xml:space="preserve"> секунд с момента попадания в очередь на обслуживание операторами и обработанных вызовов Абонентов в целях оказания услуг по настоящему дополнительному соглашению, к общему количеству вызовов, обслуженных операторами. Показатель </w:t>
      </w:r>
      <w:r w:rsidR="00255B01" w:rsidRPr="00046D61">
        <w:rPr>
          <w:rFonts w:ascii="Courier New" w:hAnsi="Courier New" w:cs="Courier New"/>
          <w:sz w:val="24"/>
          <w:szCs w:val="24"/>
        </w:rPr>
        <w:t>рассчитывается как процентное соотношение количества вызовов, принятых операторами в течение 30 секунд, к общему количеству вызовов, поступивших на оператор</w:t>
      </w:r>
      <w:r w:rsidR="0046630E" w:rsidRPr="00046D61">
        <w:rPr>
          <w:rFonts w:ascii="Courier New" w:hAnsi="Courier New" w:cs="Courier New"/>
          <w:sz w:val="24"/>
          <w:szCs w:val="24"/>
        </w:rPr>
        <w:t>ов</w:t>
      </w:r>
      <w:r w:rsidR="00F966E3" w:rsidRPr="00046D61">
        <w:rPr>
          <w:rFonts w:ascii="Courier New" w:hAnsi="Courier New" w:cs="Courier New"/>
          <w:sz w:val="24"/>
          <w:szCs w:val="24"/>
        </w:rPr>
        <w:t xml:space="preserve"> (в том числе и необслуженных)</w:t>
      </w:r>
      <w:r w:rsidR="00726C56" w:rsidRPr="00046D61">
        <w:rPr>
          <w:rFonts w:ascii="Courier New" w:hAnsi="Courier New" w:cs="Courier New"/>
          <w:sz w:val="24"/>
          <w:szCs w:val="24"/>
        </w:rPr>
        <w:t>.</w:t>
      </w:r>
    </w:p>
    <w:p w:rsidR="008D450D" w:rsidRPr="00046D61" w:rsidRDefault="00106700" w:rsidP="008D450D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585140" w:rsidRPr="00046D61">
        <w:rPr>
          <w:rFonts w:ascii="Courier New" w:hAnsi="Courier New" w:cs="Courier New"/>
          <w:b/>
          <w:sz w:val="24"/>
          <w:szCs w:val="24"/>
        </w:rPr>
        <w:t>«Доля вопросов, решенных в момент обращения»</w:t>
      </w:r>
      <w:r w:rsidR="00585140" w:rsidRPr="00046D61">
        <w:rPr>
          <w:rFonts w:ascii="Courier New" w:hAnsi="Courier New" w:cs="Courier New"/>
          <w:sz w:val="24"/>
          <w:szCs w:val="24"/>
        </w:rPr>
        <w:t xml:space="preserve"> — </w:t>
      </w:r>
      <w:r w:rsidR="008D450D" w:rsidRPr="00046D61">
        <w:rPr>
          <w:rFonts w:ascii="Courier New" w:hAnsi="Courier New" w:cs="Courier New"/>
          <w:sz w:val="24"/>
          <w:szCs w:val="24"/>
        </w:rPr>
        <w:t>отражает долю принятых и обслуженных Исполнителем обращений по информаци</w:t>
      </w:r>
      <w:r w:rsidR="003863DD">
        <w:rPr>
          <w:rFonts w:ascii="Courier New" w:hAnsi="Courier New" w:cs="Courier New"/>
          <w:sz w:val="24"/>
          <w:szCs w:val="24"/>
        </w:rPr>
        <w:t xml:space="preserve">онно-техническому </w:t>
      </w:r>
      <w:r w:rsidR="008D450D" w:rsidRPr="00046D61">
        <w:rPr>
          <w:rFonts w:ascii="Courier New" w:hAnsi="Courier New" w:cs="Courier New"/>
          <w:sz w:val="24"/>
          <w:szCs w:val="24"/>
        </w:rPr>
        <w:t>обслуживанию Абонентов, в рамках которых Исполнителем в соответствии с оказываемыми услугами, разрешены возникающие у Абонента обращения, к общему количеству зарегистрированных обращений. Расчет ведется</w:t>
      </w:r>
      <w:r w:rsidR="005A27D5">
        <w:rPr>
          <w:rFonts w:ascii="Courier New" w:hAnsi="Courier New" w:cs="Courier New"/>
          <w:sz w:val="24"/>
          <w:szCs w:val="24"/>
        </w:rPr>
        <w:t xml:space="preserve"> в соответствии с согласованной</w:t>
      </w:r>
      <w:r w:rsidR="008D450D" w:rsidRPr="00046D61">
        <w:rPr>
          <w:rFonts w:ascii="Courier New" w:hAnsi="Courier New" w:cs="Courier New"/>
          <w:sz w:val="24"/>
          <w:szCs w:val="24"/>
        </w:rPr>
        <w:t xml:space="preserve"> «Методикой расчета показателя «Доля вопросов, решенных в момент обращения». </w:t>
      </w:r>
    </w:p>
    <w:p w:rsidR="00AE59D2" w:rsidRPr="00046D61" w:rsidRDefault="00AE59D2" w:rsidP="00AE59D2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К расчету показателя «Доля вопросов, решенных в момент обращения», применяется единый подход до появления технической возможности раздельного подсчета показателя для </w:t>
      </w:r>
      <w:r w:rsidR="008D450D" w:rsidRPr="00046D61">
        <w:rPr>
          <w:rFonts w:ascii="Courier New" w:hAnsi="Courier New" w:cs="Courier New"/>
          <w:sz w:val="24"/>
          <w:szCs w:val="24"/>
        </w:rPr>
        <w:t>И</w:t>
      </w:r>
      <w:r w:rsidRPr="00046D61">
        <w:rPr>
          <w:rFonts w:ascii="Courier New" w:hAnsi="Courier New" w:cs="Courier New"/>
          <w:sz w:val="24"/>
          <w:szCs w:val="24"/>
        </w:rPr>
        <w:t>нформа</w:t>
      </w:r>
      <w:r w:rsidR="003863DD">
        <w:rPr>
          <w:rFonts w:ascii="Courier New" w:hAnsi="Courier New" w:cs="Courier New"/>
          <w:sz w:val="24"/>
          <w:szCs w:val="24"/>
        </w:rPr>
        <w:t>ционно- технической поддержки</w:t>
      </w:r>
      <w:r w:rsidRPr="00046D61">
        <w:rPr>
          <w:rFonts w:ascii="Courier New" w:hAnsi="Courier New" w:cs="Courier New"/>
          <w:sz w:val="24"/>
          <w:szCs w:val="24"/>
        </w:rPr>
        <w:t xml:space="preserve">. </w:t>
      </w:r>
    </w:p>
    <w:p w:rsidR="000744A4" w:rsidRPr="00046D61" w:rsidRDefault="009432CC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="002E7067" w:rsidRPr="00046D61">
        <w:rPr>
          <w:rFonts w:ascii="Courier New" w:hAnsi="Courier New" w:cs="Courier New"/>
          <w:b/>
          <w:sz w:val="24"/>
          <w:szCs w:val="24"/>
        </w:rPr>
        <w:t>«Количество обработанных электронных обращений»</w:t>
      </w:r>
      <w:r w:rsidRPr="00046D61">
        <w:rPr>
          <w:rFonts w:ascii="Courier New" w:hAnsi="Courier New" w:cs="Courier New"/>
          <w:sz w:val="24"/>
          <w:szCs w:val="24"/>
        </w:rPr>
        <w:t xml:space="preserve"> — отражает количество обработанных Исполнителем в месяц обра</w:t>
      </w:r>
      <w:r w:rsidR="009B4249" w:rsidRPr="00046D61">
        <w:rPr>
          <w:rFonts w:ascii="Courier New" w:hAnsi="Courier New" w:cs="Courier New"/>
          <w:sz w:val="24"/>
          <w:szCs w:val="24"/>
        </w:rPr>
        <w:t xml:space="preserve">щений Абонентов, поступивших по </w:t>
      </w:r>
      <w:r w:rsidRPr="00046D61">
        <w:rPr>
          <w:rFonts w:ascii="Courier New" w:hAnsi="Courier New" w:cs="Courier New"/>
          <w:sz w:val="24"/>
          <w:szCs w:val="24"/>
        </w:rPr>
        <w:t xml:space="preserve">электронной почте, </w:t>
      </w:r>
      <w:r w:rsidR="002B7E3B" w:rsidRPr="00046D61">
        <w:rPr>
          <w:rFonts w:ascii="Courier New" w:hAnsi="Courier New" w:cs="Courier New"/>
          <w:sz w:val="24"/>
          <w:szCs w:val="24"/>
          <w:lang w:val="en-US"/>
        </w:rPr>
        <w:t>web</w:t>
      </w:r>
      <w:r w:rsidRPr="00046D61">
        <w:rPr>
          <w:rFonts w:ascii="Courier New" w:hAnsi="Courier New" w:cs="Courier New"/>
          <w:sz w:val="24"/>
          <w:szCs w:val="24"/>
        </w:rPr>
        <w:t>—каналам;</w:t>
      </w:r>
    </w:p>
    <w:p w:rsidR="00ED265E" w:rsidRPr="00046D61" w:rsidRDefault="000A16A6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«</w:t>
      </w:r>
      <w:r w:rsidRPr="00046D61">
        <w:rPr>
          <w:rFonts w:ascii="Courier New" w:hAnsi="Courier New" w:cs="Courier New"/>
          <w:b/>
          <w:sz w:val="24"/>
          <w:szCs w:val="24"/>
        </w:rPr>
        <w:t>Доля потерянных вызовов» (</w:t>
      </w:r>
      <w:r w:rsidRPr="00046D61">
        <w:rPr>
          <w:rFonts w:ascii="Courier New" w:hAnsi="Courier New" w:cs="Courier New"/>
          <w:b/>
          <w:sz w:val="24"/>
          <w:szCs w:val="24"/>
          <w:lang w:val="en-US"/>
        </w:rPr>
        <w:t>LCR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) – </w:t>
      </w:r>
      <w:r w:rsidRPr="00046D61">
        <w:rPr>
          <w:rFonts w:ascii="Courier New" w:hAnsi="Courier New" w:cs="Courier New"/>
          <w:sz w:val="24"/>
          <w:szCs w:val="24"/>
        </w:rPr>
        <w:t xml:space="preserve">отражает долю потерянных вызовов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от общего количества поступивших на операторов вызовов</w:t>
      </w:r>
      <w:r w:rsidR="00B322C6" w:rsidRPr="00046D61">
        <w:rPr>
          <w:rFonts w:ascii="Courier New" w:hAnsi="Courier New" w:cs="Courier New"/>
          <w:sz w:val="24"/>
          <w:szCs w:val="24"/>
        </w:rPr>
        <w:t>.</w:t>
      </w:r>
    </w:p>
    <w:p w:rsidR="00DD068F" w:rsidRPr="00046D61" w:rsidRDefault="008C7257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- </w:t>
      </w:r>
      <w:r w:rsidR="00DD068F" w:rsidRPr="00046D61">
        <w:rPr>
          <w:rFonts w:ascii="Courier New" w:hAnsi="Courier New" w:cs="Courier New"/>
          <w:b/>
          <w:bCs/>
          <w:sz w:val="24"/>
          <w:szCs w:val="24"/>
        </w:rPr>
        <w:t>«Массовые обращения»</w:t>
      </w:r>
      <w:r w:rsidR="00DD068F" w:rsidRPr="00046D61">
        <w:rPr>
          <w:rFonts w:ascii="Courier New" w:hAnsi="Courier New" w:cs="Courier New"/>
          <w:sz w:val="24"/>
          <w:szCs w:val="24"/>
        </w:rPr>
        <w:t xml:space="preserve"> - обращения от Абонентов, произошедшие одновременно, либо с короткими временными промежутками. </w:t>
      </w:r>
    </w:p>
    <w:p w:rsidR="00DD068F" w:rsidRPr="00046D61" w:rsidRDefault="00DD068F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Причины возникновения массовых обращений: проведенные Заказчиком PR-кампании и смс-рассылки; проведенные корректировки в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биллинге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; сбои или иные нарушения в работе оборудования, сервисов или информационно-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биллинговых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 xml:space="preserve"> систем, приводящие к отказу в предоставлении услуг, сервисов абонентам;</w:t>
      </w:r>
    </w:p>
    <w:p w:rsidR="00DD068F" w:rsidRPr="00046D61" w:rsidRDefault="00DD068F" w:rsidP="00DD068F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 наличия массовых обращений в конкретных сутках отчетного периода уста</w:t>
      </w:r>
      <w:r w:rsidR="003863DD">
        <w:rPr>
          <w:rFonts w:ascii="Courier New" w:hAnsi="Courier New" w:cs="Courier New"/>
          <w:bCs/>
          <w:sz w:val="24"/>
          <w:szCs w:val="24"/>
        </w:rPr>
        <w:t xml:space="preserve">навливается </w:t>
      </w:r>
      <w:r w:rsidR="009B4249" w:rsidRPr="00046D61">
        <w:rPr>
          <w:rFonts w:ascii="Courier New" w:hAnsi="Courier New" w:cs="Courier New"/>
          <w:bCs/>
          <w:sz w:val="24"/>
          <w:szCs w:val="24"/>
        </w:rPr>
        <w:t>по и</w:t>
      </w:r>
      <w:r w:rsidRPr="00046D61">
        <w:rPr>
          <w:rFonts w:ascii="Courier New" w:hAnsi="Courier New" w:cs="Courier New"/>
          <w:bCs/>
          <w:sz w:val="24"/>
          <w:szCs w:val="24"/>
        </w:rPr>
        <w:t>нформационно-</w:t>
      </w:r>
      <w:r w:rsidR="009B4249" w:rsidRPr="00046D61">
        <w:rPr>
          <w:rFonts w:ascii="Courier New" w:hAnsi="Courier New" w:cs="Courier New"/>
          <w:bCs/>
          <w:sz w:val="24"/>
          <w:szCs w:val="24"/>
        </w:rPr>
        <w:t>технической</w:t>
      </w:r>
      <w:r w:rsidR="002F422E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службе, в случае если фактическое количество </w:t>
      </w:r>
      <w:r w:rsidRPr="00046D61">
        <w:rPr>
          <w:rFonts w:ascii="Courier New" w:hAnsi="Courier New" w:cs="Courier New"/>
          <w:sz w:val="24"/>
          <w:szCs w:val="24"/>
        </w:rPr>
        <w:t>вызовов, переданных на операторов,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превышает «Порог массовости» обращений. </w:t>
      </w:r>
    </w:p>
    <w:p w:rsidR="000D67DD" w:rsidRPr="00046D61" w:rsidRDefault="00106700" w:rsidP="00681BBA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- </w:t>
      </w:r>
      <w:r w:rsidR="000D67DD" w:rsidRPr="00046D61">
        <w:rPr>
          <w:rFonts w:ascii="Courier New" w:hAnsi="Courier New" w:cs="Courier New"/>
          <w:b/>
          <w:sz w:val="24"/>
          <w:szCs w:val="24"/>
        </w:rPr>
        <w:t>«Порог массовости»</w:t>
      </w:r>
      <w:r w:rsidR="000D67DD" w:rsidRPr="00046D61">
        <w:rPr>
          <w:rFonts w:ascii="Courier New" w:hAnsi="Courier New" w:cs="Courier New"/>
          <w:sz w:val="24"/>
          <w:szCs w:val="24"/>
        </w:rPr>
        <w:t xml:space="preserve"> обращений рассчитывается на каждые сутки как прогнозное количество вызовов, превышенное на 7% от суточного прогноза, согласованного Заказчиком согласно п.7.</w:t>
      </w:r>
      <w:r w:rsidRPr="00046D61">
        <w:rPr>
          <w:rFonts w:ascii="Courier New" w:hAnsi="Courier New" w:cs="Courier New"/>
          <w:sz w:val="24"/>
          <w:szCs w:val="24"/>
        </w:rPr>
        <w:t>3</w:t>
      </w:r>
      <w:r w:rsidR="000D67DD" w:rsidRPr="00046D61">
        <w:rPr>
          <w:rFonts w:ascii="Courier New" w:hAnsi="Courier New" w:cs="Courier New"/>
          <w:sz w:val="24"/>
          <w:szCs w:val="24"/>
        </w:rPr>
        <w:t>. Раздел 2 настоящего дополнительного соглашения.</w:t>
      </w:r>
    </w:p>
    <w:p w:rsidR="00681BBA" w:rsidRPr="00046D61" w:rsidRDefault="00681BBA" w:rsidP="00681BBA">
      <w:pPr>
        <w:ind w:firstLine="720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Методика расчета «Среднестатистической нагрузки»:</w:t>
      </w:r>
    </w:p>
    <w:p w:rsidR="00681BBA" w:rsidRPr="00046D61" w:rsidRDefault="00681BBA" w:rsidP="00B1378E">
      <w:pPr>
        <w:ind w:firstLine="72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По итогам предыдущего года рассчитывается «Среднестатистическая нагрузка» как среднее арифметическое значение по показателю «Количество вызовов, переданных на группу операторов» для периодов 1-3 число месяцев, рабочих, выходных</w:t>
      </w:r>
      <w:r w:rsidR="002F422E" w:rsidRPr="00046D61">
        <w:rPr>
          <w:rFonts w:ascii="Courier New" w:hAnsi="Courier New" w:cs="Courier New"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sz w:val="24"/>
          <w:szCs w:val="24"/>
        </w:rPr>
        <w:t xml:space="preserve">и праздничных дней отдельно. В случае совпадения периодов 1-3 число месяцев и выходных дней, расчет производится как за выходной день. Праздничный день при расчете приравнивается к выходному дню. Строится доверительный интервал положительных целых значений нагрузки от 0 до рассчитанной верхней границы отдельно для каждого из периодов: 1-3 число месяцев, рабочих и выходных дней, по показателю «Количество вызовов, переданные на группу операторов» по данным среднестатистической нагрузки с использованием стандартного отклонения 7%. К построенному доверительному интервалу применяется коэффициент заказа показателя «ФВО», и коэффициент сезонности, </w:t>
      </w:r>
      <w:r w:rsidR="00B1378E" w:rsidRPr="00046D61">
        <w:rPr>
          <w:rFonts w:ascii="Courier New" w:hAnsi="Courier New" w:cs="Courier New"/>
          <w:sz w:val="24"/>
          <w:szCs w:val="24"/>
        </w:rPr>
        <w:t xml:space="preserve">рассчитываемый как отношение количества месяцев в году к количеству вызовов, переданных на группу операторов по итогам предыдущего года, умноженное на количество вызовов, переданных на группу операторов по итогам такого же месяца предыдущего года, </w:t>
      </w:r>
      <w:r w:rsidRPr="00046D61">
        <w:rPr>
          <w:rFonts w:ascii="Courier New" w:hAnsi="Courier New" w:cs="Courier New"/>
          <w:sz w:val="24"/>
          <w:szCs w:val="24"/>
        </w:rPr>
        <w:t>что и определяет значение «Порога массовости» для каждого из периодов: 1-3 число месяцев, рабочих и выходных дней соответствующего месяца.</w:t>
      </w:r>
      <w:r w:rsidR="00844669" w:rsidRPr="00046D61">
        <w:rPr>
          <w:rFonts w:ascii="Courier New" w:hAnsi="Courier New" w:cs="Courier New"/>
          <w:sz w:val="24"/>
          <w:szCs w:val="24"/>
        </w:rPr>
        <w:t xml:space="preserve"> В случае отсутствия статистических данных, позволяющих достоверно рассчитать среднестатистическую нагрузку для конкретных суток, </w:t>
      </w:r>
      <w:r w:rsidR="00844669" w:rsidRPr="00046D61">
        <w:rPr>
          <w:rFonts w:ascii="Courier New" w:hAnsi="Courier New" w:cs="Courier New"/>
          <w:bCs/>
          <w:sz w:val="24"/>
          <w:szCs w:val="24"/>
        </w:rPr>
        <w:t xml:space="preserve">«Порог массовости» </w:t>
      </w:r>
      <w:r w:rsidR="00844669" w:rsidRPr="00046D61">
        <w:rPr>
          <w:rFonts w:ascii="Courier New" w:hAnsi="Courier New" w:cs="Courier New"/>
          <w:sz w:val="24"/>
          <w:szCs w:val="24"/>
        </w:rPr>
        <w:t xml:space="preserve">определяется следующим образом: </w:t>
      </w:r>
      <w:r w:rsidR="00844669" w:rsidRPr="00046D61">
        <w:rPr>
          <w:rFonts w:ascii="Courier New" w:hAnsi="Courier New" w:cs="Courier New"/>
          <w:bCs/>
          <w:sz w:val="24"/>
          <w:szCs w:val="24"/>
        </w:rPr>
        <w:t xml:space="preserve">если фактическое количество вызовов, переданных на операторов в течение суток по конкретной информационно-справочной службе превышает 7% от прогнозного количества, предоставленного Заказчиком, то «Порог массовости» считается превышенным. </w:t>
      </w:r>
    </w:p>
    <w:p w:rsidR="002E365E" w:rsidRPr="00046D61" w:rsidRDefault="00DD068F" w:rsidP="00DD068F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В случае если «Количество вызовов, переданные на группу операторов» </w:t>
      </w:r>
      <w:r w:rsidRPr="00046D61">
        <w:rPr>
          <w:rFonts w:ascii="Courier New" w:hAnsi="Courier New" w:cs="Courier New"/>
          <w:bCs/>
          <w:sz w:val="24"/>
          <w:szCs w:val="24"/>
        </w:rPr>
        <w:t>превышает Порог массовости обращений,</w:t>
      </w:r>
      <w:r w:rsidRPr="00046D61">
        <w:rPr>
          <w:rFonts w:ascii="Courier New" w:hAnsi="Courier New" w:cs="Courier New"/>
          <w:sz w:val="24"/>
          <w:szCs w:val="24"/>
        </w:rPr>
        <w:t xml:space="preserve"> период (день) относится к дню «массового обращения» и исключается из расчета показателей «Процент вызовов, обслуженных в течение 30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секунд»/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«Процент обслуженных вызовов»/«Процент пропущенных вызовов».</w:t>
      </w:r>
    </w:p>
    <w:p w:rsidR="002E365E" w:rsidRPr="00046D61" w:rsidRDefault="002E365E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Pr="00046D61">
        <w:rPr>
          <w:rFonts w:ascii="Courier New" w:hAnsi="Courier New" w:cs="Courier New"/>
          <w:b/>
          <w:sz w:val="24"/>
          <w:szCs w:val="24"/>
        </w:rPr>
        <w:t>«Количество заявок на подключение клиентов к Услугам Заказч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и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ка и на изменение профиля 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с</w:t>
      </w:r>
      <w:r w:rsidRPr="00046D61">
        <w:rPr>
          <w:rFonts w:ascii="Courier New" w:hAnsi="Courier New" w:cs="Courier New"/>
          <w:b/>
          <w:sz w:val="24"/>
          <w:szCs w:val="24"/>
        </w:rPr>
        <w:t>ервисов услуги»</w:t>
      </w:r>
      <w:r w:rsidRPr="00046D61">
        <w:rPr>
          <w:rFonts w:ascii="Courier New" w:hAnsi="Courier New" w:cs="Courier New"/>
          <w:sz w:val="24"/>
          <w:szCs w:val="24"/>
        </w:rPr>
        <w:t xml:space="preserve"> — отражает количество принятых и обработанных Исполнителем заявок клиентов, в результате которых клиенту была подключена услуга, тарифная опция, изменен тарифный план в </w:t>
      </w:r>
      <w:r w:rsidRPr="00046D61">
        <w:rPr>
          <w:rFonts w:ascii="Courier New" w:hAnsi="Courier New" w:cs="Courier New"/>
          <w:sz w:val="24"/>
          <w:szCs w:val="24"/>
        </w:rPr>
        <w:lastRenderedPageBreak/>
        <w:t>отчетном периоде;</w:t>
      </w:r>
    </w:p>
    <w:p w:rsidR="00355768" w:rsidRPr="00046D61" w:rsidRDefault="00355768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sz w:val="24"/>
          <w:szCs w:val="24"/>
        </w:rPr>
        <w:t>«</w:t>
      </w:r>
      <w:r w:rsidR="00A064F7" w:rsidRPr="00046D61">
        <w:rPr>
          <w:rFonts w:ascii="Courier New" w:hAnsi="Courier New" w:cs="Courier New"/>
          <w:b/>
          <w:sz w:val="24"/>
          <w:szCs w:val="24"/>
        </w:rPr>
        <w:t>Объем о</w:t>
      </w:r>
      <w:r w:rsidRPr="00046D61">
        <w:rPr>
          <w:rFonts w:ascii="Courier New" w:hAnsi="Courier New" w:cs="Courier New"/>
          <w:b/>
          <w:sz w:val="24"/>
          <w:szCs w:val="24"/>
        </w:rPr>
        <w:t>бучени</w:t>
      </w:r>
      <w:r w:rsidR="00A064F7" w:rsidRPr="00046D61">
        <w:rPr>
          <w:rFonts w:ascii="Courier New" w:hAnsi="Courier New" w:cs="Courier New"/>
          <w:b/>
          <w:sz w:val="24"/>
          <w:szCs w:val="24"/>
        </w:rPr>
        <w:t>я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новому функционалу»</w:t>
      </w:r>
      <w:r w:rsidR="002F422E" w:rsidRPr="00046D61">
        <w:rPr>
          <w:rFonts w:ascii="Courier New" w:hAnsi="Courier New" w:cs="Courier New"/>
          <w:b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отражает количество часов, затраченных на обучение функционалу, ранее не </w:t>
      </w:r>
      <w:r w:rsidR="0025250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применяемому на 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Службе и </w:t>
      </w:r>
      <w:r w:rsidR="005949AC" w:rsidRPr="00046D61">
        <w:rPr>
          <w:rFonts w:ascii="Courier New" w:hAnsi="Courier New" w:cs="Courier New"/>
          <w:bCs/>
          <w:spacing w:val="-2"/>
          <w:sz w:val="24"/>
          <w:szCs w:val="24"/>
        </w:rPr>
        <w:t>требующему</w:t>
      </w:r>
      <w:r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принципиально новых знаний сотрудников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. Объем обучения новому функционалу включает</w:t>
      </w:r>
      <w:r w:rsidR="005655A6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в себя</w:t>
      </w:r>
      <w:r w:rsidR="002F422E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время</w:t>
      </w:r>
      <w:r w:rsidR="005A27D5">
        <w:rPr>
          <w:rFonts w:ascii="Courier New" w:hAnsi="Courier New" w:cs="Courier New"/>
          <w:bCs/>
          <w:spacing w:val="-2"/>
          <w:sz w:val="24"/>
          <w:szCs w:val="24"/>
        </w:rPr>
        <w:t>,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 xml:space="preserve"> затраченное на </w:t>
      </w:r>
      <w:r w:rsidR="001612F4" w:rsidRPr="00046D61">
        <w:rPr>
          <w:rFonts w:ascii="Courier New" w:hAnsi="Courier New" w:cs="Courier New"/>
          <w:bCs/>
          <w:spacing w:val="-2"/>
          <w:sz w:val="24"/>
          <w:szCs w:val="24"/>
        </w:rPr>
        <w:t>теоретические</w:t>
      </w:r>
      <w:r w:rsidR="00071308" w:rsidRPr="00046D61">
        <w:rPr>
          <w:rFonts w:ascii="Courier New" w:hAnsi="Courier New" w:cs="Courier New"/>
          <w:bCs/>
          <w:spacing w:val="-2"/>
          <w:sz w:val="24"/>
          <w:szCs w:val="24"/>
        </w:rPr>
        <w:t>, практические занятия и тестирование, которые определены согласованной Заказчиком программой обучения.</w:t>
      </w:r>
    </w:p>
    <w:p w:rsidR="000744A4" w:rsidRPr="00046D61" w:rsidRDefault="002E365E" w:rsidP="002E365E">
      <w:pPr>
        <w:ind w:firstLine="992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— </w:t>
      </w:r>
      <w:r w:rsidRPr="00046D61">
        <w:rPr>
          <w:rFonts w:ascii="Courier New" w:hAnsi="Courier New" w:cs="Courier New"/>
          <w:b/>
          <w:sz w:val="24"/>
          <w:szCs w:val="24"/>
        </w:rPr>
        <w:t>«Плановые работ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ы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/АВР/Сбои технологического оборудования </w:t>
      </w:r>
      <w:r w:rsidR="009D2088" w:rsidRPr="00046D61">
        <w:rPr>
          <w:rFonts w:ascii="Courier New" w:hAnsi="Courier New" w:cs="Courier New"/>
          <w:b/>
          <w:sz w:val="24"/>
          <w:szCs w:val="24"/>
        </w:rPr>
        <w:t>ЦОВ</w:t>
      </w:r>
      <w:r w:rsidRPr="00046D61">
        <w:rPr>
          <w:rFonts w:ascii="Courier New" w:hAnsi="Courier New" w:cs="Courier New"/>
          <w:b/>
          <w:sz w:val="24"/>
          <w:szCs w:val="24"/>
        </w:rPr>
        <w:t>»</w:t>
      </w:r>
      <w:r w:rsidRPr="00046D61">
        <w:rPr>
          <w:rFonts w:ascii="Courier New" w:hAnsi="Courier New" w:cs="Courier New"/>
          <w:sz w:val="24"/>
          <w:szCs w:val="24"/>
        </w:rPr>
        <w:t xml:space="preserve"> — плановые, </w:t>
      </w:r>
      <w:proofErr w:type="spellStart"/>
      <w:r w:rsidRPr="00046D61">
        <w:rPr>
          <w:rFonts w:ascii="Courier New" w:hAnsi="Courier New" w:cs="Courier New"/>
          <w:sz w:val="24"/>
          <w:szCs w:val="24"/>
        </w:rPr>
        <w:t>аварийно</w:t>
      </w:r>
      <w:proofErr w:type="spellEnd"/>
      <w:r w:rsidRPr="00046D61">
        <w:rPr>
          <w:rFonts w:ascii="Courier New" w:hAnsi="Courier New" w:cs="Courier New"/>
          <w:sz w:val="24"/>
          <w:szCs w:val="24"/>
        </w:rPr>
        <w:t>—восстановительн</w:t>
      </w:r>
      <w:r w:rsidR="009D2088" w:rsidRPr="00046D61">
        <w:rPr>
          <w:rFonts w:ascii="Courier New" w:hAnsi="Courier New" w:cs="Courier New"/>
          <w:sz w:val="24"/>
          <w:szCs w:val="24"/>
        </w:rPr>
        <w:t>ы</w:t>
      </w:r>
      <w:r w:rsidRPr="00046D61">
        <w:rPr>
          <w:rFonts w:ascii="Courier New" w:hAnsi="Courier New" w:cs="Courier New"/>
          <w:sz w:val="24"/>
          <w:szCs w:val="24"/>
        </w:rPr>
        <w:t xml:space="preserve">е работы, сбои технологического оборудования и/или программного обеспечения Заказчика, используемых Исполнителем для обработки вызовов и электронных обращений Абонентов, а также их регистрации и эскалации в АРМ Заказчика. </w:t>
      </w:r>
      <w:r w:rsidR="001E7558" w:rsidRPr="00046D61">
        <w:rPr>
          <w:rFonts w:ascii="Courier New" w:hAnsi="Courier New" w:cs="Courier New"/>
          <w:sz w:val="24"/>
          <w:szCs w:val="24"/>
        </w:rPr>
        <w:t>Временные интервалы с зафиксированными в службе технической поддержки Заказчика сбоями технологического оборудования и/или программного обеспечения, аварийными, либо плановыми работами, которые привели к нарушению работы сервисов ЦОВ вычитаются из расчета показателей «Процент вызовов, обслуженных в течение 30секунд».</w:t>
      </w:r>
    </w:p>
    <w:p w:rsidR="00796DD7" w:rsidRPr="00046D61" w:rsidRDefault="00796DD7" w:rsidP="002E365E">
      <w:pPr>
        <w:ind w:firstLine="992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-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«Плановые работы/АВР/Сбои Сети связи Заказчика, </w:t>
      </w:r>
      <w:r w:rsidR="00A148FC" w:rsidRPr="00046D61">
        <w:rPr>
          <w:rFonts w:ascii="Courier New" w:hAnsi="Courier New" w:cs="Courier New"/>
          <w:b/>
          <w:sz w:val="24"/>
          <w:szCs w:val="24"/>
        </w:rPr>
        <w:t>КСПД</w:t>
      </w:r>
      <w:r w:rsidRPr="00046D61">
        <w:rPr>
          <w:rFonts w:ascii="Courier New" w:hAnsi="Courier New" w:cs="Courier New"/>
          <w:bCs/>
          <w:sz w:val="24"/>
          <w:szCs w:val="24"/>
        </w:rPr>
        <w:t>» - плановые, аварийно-восстановительные работы, сбои сетевого технологического оборудования и/или программного обеспечения Заказчика, используемых Исполнителем для обработки вызовов и электронных обращений Абонентов, а также их регистрации и эскалации в АРМ Заказчика.</w:t>
      </w:r>
    </w:p>
    <w:p w:rsidR="0005584F" w:rsidRPr="00046D61" w:rsidRDefault="00CB0150" w:rsidP="00CB0150">
      <w:pPr>
        <w:spacing w:after="0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- Б</w:t>
      </w:r>
      <w:r w:rsidR="0005584F" w:rsidRPr="00046D61">
        <w:rPr>
          <w:rFonts w:ascii="Courier New" w:hAnsi="Courier New" w:cs="Courier New"/>
          <w:b/>
          <w:sz w:val="24"/>
          <w:szCs w:val="24"/>
        </w:rPr>
        <w:t>азов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част</w:t>
      </w:r>
      <w:r w:rsidRPr="00046D61">
        <w:rPr>
          <w:rFonts w:ascii="Courier New" w:hAnsi="Courier New" w:cs="Courier New"/>
          <w:b/>
          <w:sz w:val="24"/>
          <w:szCs w:val="24"/>
        </w:rPr>
        <w:t>ь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стоимости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услуг Исполнителя </w:t>
      </w: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доля показателя «Фонд времени обслуживания», используемая при расчете стоимости вознаграждения и подлежащая гарантированной оплате </w:t>
      </w:r>
      <w:r w:rsidR="00682EB6" w:rsidRPr="00046D61">
        <w:rPr>
          <w:rFonts w:ascii="Courier New" w:hAnsi="Courier New" w:cs="Courier New"/>
          <w:sz w:val="24"/>
          <w:szCs w:val="24"/>
        </w:rPr>
        <w:t>используемая при расчете стоимос</w:t>
      </w:r>
      <w:r w:rsidR="005A27D5">
        <w:rPr>
          <w:rFonts w:ascii="Courier New" w:hAnsi="Courier New" w:cs="Courier New"/>
          <w:sz w:val="24"/>
          <w:szCs w:val="24"/>
        </w:rPr>
        <w:t xml:space="preserve">ти вознаграждения и подлежащая 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гарантированной оплате согласно </w:t>
      </w:r>
      <w:r w:rsidR="008567F1" w:rsidRPr="00046D61">
        <w:rPr>
          <w:rFonts w:ascii="Courier New" w:hAnsi="Courier New" w:cs="Courier New"/>
          <w:sz w:val="24"/>
          <w:szCs w:val="24"/>
        </w:rPr>
        <w:t>п. 5.1.2.1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 по базовой части</w:t>
      </w:r>
    </w:p>
    <w:p w:rsidR="0005584F" w:rsidRPr="00046D61" w:rsidRDefault="00CB0150" w:rsidP="00CB0150">
      <w:pPr>
        <w:spacing w:after="0"/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- П</w:t>
      </w:r>
      <w:r w:rsidR="0005584F" w:rsidRPr="00046D61">
        <w:rPr>
          <w:rFonts w:ascii="Courier New" w:hAnsi="Courier New" w:cs="Courier New"/>
          <w:b/>
          <w:sz w:val="24"/>
          <w:szCs w:val="24"/>
        </w:rPr>
        <w:t>еременн</w:t>
      </w:r>
      <w:r w:rsidRPr="00046D61">
        <w:rPr>
          <w:rFonts w:ascii="Courier New" w:hAnsi="Courier New" w:cs="Courier New"/>
          <w:b/>
          <w:sz w:val="24"/>
          <w:szCs w:val="24"/>
        </w:rPr>
        <w:t>ая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част</w:t>
      </w:r>
      <w:r w:rsidRPr="00046D61">
        <w:rPr>
          <w:rFonts w:ascii="Courier New" w:hAnsi="Courier New" w:cs="Courier New"/>
          <w:b/>
          <w:sz w:val="24"/>
          <w:szCs w:val="24"/>
        </w:rPr>
        <w:t>ь</w:t>
      </w:r>
      <w:r w:rsidR="0005584F" w:rsidRPr="00046D61">
        <w:rPr>
          <w:rFonts w:ascii="Courier New" w:hAnsi="Courier New" w:cs="Courier New"/>
          <w:b/>
          <w:sz w:val="24"/>
          <w:szCs w:val="24"/>
        </w:rPr>
        <w:t xml:space="preserve"> стоимости услуг Исполнителя</w:t>
      </w:r>
      <w:r w:rsidRPr="00046D61">
        <w:rPr>
          <w:rFonts w:ascii="Courier New" w:hAnsi="Courier New" w:cs="Courier New"/>
          <w:sz w:val="24"/>
          <w:szCs w:val="24"/>
        </w:rPr>
        <w:t xml:space="preserve">- </w:t>
      </w:r>
      <w:r w:rsidR="0005584F" w:rsidRPr="00046D61">
        <w:rPr>
          <w:rFonts w:ascii="Courier New" w:hAnsi="Courier New" w:cs="Courier New"/>
          <w:sz w:val="24"/>
          <w:szCs w:val="24"/>
        </w:rPr>
        <w:t xml:space="preserve">доли показателей: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Процент вызовов, обслуженных в течение 30 секунд,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Потерянные вызовы,  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-  Количество заявок на изменение профиля сервисов,</w:t>
      </w:r>
    </w:p>
    <w:p w:rsidR="0005584F" w:rsidRPr="00046D61" w:rsidRDefault="0005584F" w:rsidP="0005584F">
      <w:pPr>
        <w:spacing w:after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-  Количество обработанных электронных обращений, </w:t>
      </w:r>
    </w:p>
    <w:p w:rsidR="00682EB6" w:rsidRPr="00046D61" w:rsidRDefault="0005584F" w:rsidP="00682EB6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используемые при расчете стоимости </w:t>
      </w:r>
      <w:r w:rsidR="00682EB6" w:rsidRPr="00046D61">
        <w:rPr>
          <w:rFonts w:ascii="Courier New" w:hAnsi="Courier New" w:cs="Courier New"/>
          <w:sz w:val="24"/>
          <w:szCs w:val="24"/>
        </w:rPr>
        <w:t xml:space="preserve">вознаграждения и подлежащие оплате согласно разделу по переменной части </w:t>
      </w:r>
      <w:r w:rsidR="008567F1" w:rsidRPr="00046D61">
        <w:rPr>
          <w:rFonts w:ascii="Courier New" w:hAnsi="Courier New" w:cs="Courier New"/>
          <w:sz w:val="24"/>
          <w:szCs w:val="24"/>
        </w:rPr>
        <w:t xml:space="preserve">согласно </w:t>
      </w:r>
      <w:proofErr w:type="spellStart"/>
      <w:r w:rsidR="008567F1" w:rsidRPr="00046D61">
        <w:rPr>
          <w:rFonts w:ascii="Courier New" w:hAnsi="Courier New" w:cs="Courier New"/>
          <w:sz w:val="24"/>
          <w:szCs w:val="24"/>
        </w:rPr>
        <w:t>п.п</w:t>
      </w:r>
      <w:proofErr w:type="spellEnd"/>
      <w:r w:rsidR="008567F1" w:rsidRPr="00046D61">
        <w:rPr>
          <w:rFonts w:ascii="Courier New" w:hAnsi="Courier New" w:cs="Courier New"/>
          <w:sz w:val="24"/>
          <w:szCs w:val="24"/>
        </w:rPr>
        <w:t>. 5.1.2.2. – 5.1.2.6</w:t>
      </w:r>
    </w:p>
    <w:p w:rsidR="009432CC" w:rsidRPr="00046D61" w:rsidRDefault="009432CC" w:rsidP="00DB0232">
      <w:pPr>
        <w:rPr>
          <w:rFonts w:ascii="Courier New" w:hAnsi="Courier New" w:cs="Courier New"/>
          <w:sz w:val="24"/>
          <w:szCs w:val="24"/>
        </w:rPr>
      </w:pPr>
    </w:p>
    <w:p w:rsidR="00AA66CC" w:rsidRPr="00046D61" w:rsidRDefault="001E7558">
      <w:pPr>
        <w:ind w:left="284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5.1 Стоимость услуг </w:t>
      </w:r>
      <w:r w:rsidR="003D2A88" w:rsidRPr="00046D61">
        <w:rPr>
          <w:rFonts w:ascii="Courier New" w:hAnsi="Courier New" w:cs="Courier New"/>
          <w:b/>
          <w:sz w:val="24"/>
          <w:szCs w:val="24"/>
        </w:rPr>
        <w:t>информационно-технической поддержки</w:t>
      </w:r>
    </w:p>
    <w:p w:rsidR="00C33C7E" w:rsidRPr="00046D61" w:rsidRDefault="00C33C7E" w:rsidP="00C33C7E">
      <w:pPr>
        <w:pStyle w:val="af8"/>
        <w:ind w:left="1470"/>
        <w:rPr>
          <w:rFonts w:ascii="Courier New" w:hAnsi="Courier New" w:cs="Courier New"/>
          <w:b/>
          <w:sz w:val="24"/>
          <w:szCs w:val="24"/>
        </w:rPr>
      </w:pPr>
    </w:p>
    <w:p w:rsidR="00CD72E9" w:rsidRPr="00046D61" w:rsidRDefault="00796DD7" w:rsidP="00682EB6">
      <w:pPr>
        <w:ind w:firstLine="1134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5.1.1 </w:t>
      </w:r>
      <w:r w:rsidR="00CD72E9" w:rsidRPr="00046D61">
        <w:rPr>
          <w:rFonts w:ascii="Courier New" w:hAnsi="Courier New" w:cs="Courier New"/>
          <w:b/>
          <w:bCs/>
          <w:sz w:val="24"/>
          <w:szCs w:val="24"/>
        </w:rPr>
        <w:t xml:space="preserve">Расчет </w:t>
      </w:r>
      <w:r w:rsidR="00EB7979" w:rsidRPr="00046D61">
        <w:rPr>
          <w:rFonts w:ascii="Courier New" w:hAnsi="Courier New" w:cs="Courier New"/>
          <w:b/>
          <w:bCs/>
          <w:sz w:val="24"/>
          <w:szCs w:val="24"/>
        </w:rPr>
        <w:t xml:space="preserve">авансовой </w:t>
      </w:r>
      <w:r w:rsidR="00CD72E9" w:rsidRPr="00046D61">
        <w:rPr>
          <w:rFonts w:ascii="Courier New" w:hAnsi="Courier New" w:cs="Courier New"/>
          <w:b/>
          <w:bCs/>
          <w:sz w:val="24"/>
          <w:szCs w:val="24"/>
        </w:rPr>
        <w:t>стоимости услуг Исполнителя</w:t>
      </w:r>
    </w:p>
    <w:p w:rsidR="00A330B0" w:rsidRPr="00046D61" w:rsidRDefault="00CD72E9" w:rsidP="00682EB6">
      <w:pPr>
        <w:ind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5.1.1.1. При расчете аванса за отчетный период согласно п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4.1.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Договора ока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зания услуг №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________</w:t>
      </w:r>
      <w:r w:rsidRPr="00046D61">
        <w:rPr>
          <w:rFonts w:ascii="Courier New" w:hAnsi="Courier New" w:cs="Courier New"/>
          <w:bCs/>
          <w:sz w:val="24"/>
          <w:szCs w:val="24"/>
        </w:rPr>
        <w:t>от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_______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 xml:space="preserve">___2016г. </w:t>
      </w:r>
      <w:r w:rsidRPr="00046D61">
        <w:rPr>
          <w:rFonts w:ascii="Courier New" w:hAnsi="Courier New" w:cs="Courier New"/>
          <w:sz w:val="24"/>
          <w:szCs w:val="24"/>
        </w:rPr>
        <w:t xml:space="preserve">Заказчик на основании выставленного Исполнителем счета перечисляет Исполнителю аванс в размере 70% от плановой </w:t>
      </w:r>
      <w:r w:rsidR="00AD44DA" w:rsidRPr="00046D61">
        <w:rPr>
          <w:rFonts w:ascii="Courier New" w:hAnsi="Courier New" w:cs="Courier New"/>
          <w:sz w:val="24"/>
          <w:szCs w:val="24"/>
        </w:rPr>
        <w:t>части вознаграждения</w:t>
      </w:r>
      <w:r w:rsidR="00A330B0" w:rsidRPr="00046D61">
        <w:rPr>
          <w:rFonts w:ascii="Courier New" w:hAnsi="Courier New" w:cs="Courier New"/>
          <w:sz w:val="24"/>
          <w:szCs w:val="24"/>
        </w:rPr>
        <w:t xml:space="preserve"> за отчетный </w:t>
      </w:r>
      <w:r w:rsidRPr="00046D61">
        <w:rPr>
          <w:rFonts w:ascii="Courier New" w:hAnsi="Courier New" w:cs="Courier New"/>
          <w:sz w:val="24"/>
          <w:szCs w:val="24"/>
        </w:rPr>
        <w:t>месяц</w:t>
      </w:r>
      <w:r w:rsidR="00A330B0" w:rsidRPr="00046D61">
        <w:rPr>
          <w:rFonts w:ascii="Courier New" w:hAnsi="Courier New" w:cs="Courier New"/>
          <w:sz w:val="24"/>
          <w:szCs w:val="24"/>
        </w:rPr>
        <w:t>, Табл. 5 «</w:t>
      </w:r>
      <w:r w:rsidR="00A330B0" w:rsidRPr="00046D61">
        <w:rPr>
          <w:rFonts w:ascii="Courier New" w:hAnsi="Courier New" w:cs="Courier New"/>
          <w:bCs/>
          <w:sz w:val="24"/>
          <w:szCs w:val="24"/>
        </w:rPr>
        <w:t>Расчет планового вознаграждения».</w:t>
      </w:r>
    </w:p>
    <w:p w:rsidR="00AA66CC" w:rsidRPr="00046D61" w:rsidRDefault="00AA66CC" w:rsidP="00682EB6">
      <w:pPr>
        <w:ind w:firstLine="1134"/>
        <w:rPr>
          <w:rFonts w:ascii="Courier New" w:hAnsi="Courier New" w:cs="Courier New"/>
          <w:bCs/>
          <w:sz w:val="24"/>
          <w:szCs w:val="24"/>
        </w:rPr>
      </w:pPr>
    </w:p>
    <w:p w:rsidR="00EB7979" w:rsidRPr="00046D61" w:rsidRDefault="00EB7979" w:rsidP="00682EB6">
      <w:pPr>
        <w:pStyle w:val="af8"/>
        <w:ind w:left="0" w:firstLine="1134"/>
        <w:jc w:val="left"/>
        <w:rPr>
          <w:bCs/>
        </w:rPr>
      </w:pPr>
      <w:r w:rsidRPr="00046D61">
        <w:rPr>
          <w:rFonts w:ascii="Courier New" w:hAnsi="Courier New" w:cs="Courier New"/>
          <w:b/>
          <w:bCs/>
          <w:sz w:val="24"/>
          <w:szCs w:val="24"/>
        </w:rPr>
        <w:t xml:space="preserve">5.1.2 Расчет стоимости услуг </w:t>
      </w:r>
      <w:r w:rsidRPr="00046D61">
        <w:rPr>
          <w:rFonts w:ascii="Courier New" w:hAnsi="Courier New" w:cs="Courier New"/>
          <w:bCs/>
          <w:sz w:val="24"/>
          <w:szCs w:val="24"/>
        </w:rPr>
        <w:t>Исполнителя за отчетный период</w:t>
      </w:r>
    </w:p>
    <w:p w:rsidR="00EB7979" w:rsidRPr="00046D61" w:rsidRDefault="00EB7979" w:rsidP="00682EB6">
      <w:pPr>
        <w:pStyle w:val="af8"/>
        <w:ind w:left="0" w:firstLine="1134"/>
        <w:jc w:val="left"/>
        <w:rPr>
          <w:bCs/>
        </w:rPr>
      </w:pPr>
    </w:p>
    <w:p w:rsidR="00CC03A8" w:rsidRPr="00046D61" w:rsidRDefault="00EB7979" w:rsidP="00682EB6">
      <w:pPr>
        <w:pStyle w:val="af8"/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5.1.2.1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Базовая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>стоимост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>ь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 услуг Исполнителя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по </w:t>
      </w:r>
      <w:r w:rsidR="00902634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информационно-техническому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>облуживанию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за отчетный период </w:t>
      </w:r>
      <w:r w:rsidR="00CC5787" w:rsidRPr="00046D61">
        <w:rPr>
          <w:rFonts w:ascii="Courier New" w:hAnsi="Courier New" w:cs="Courier New"/>
          <w:bCs/>
          <w:sz w:val="24"/>
          <w:szCs w:val="24"/>
        </w:rPr>
        <w:t xml:space="preserve">рассчитывается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как произведение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 трех значений: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доли базовой стоимости услуг в общей стоимости информационно-</w:t>
      </w:r>
      <w:r w:rsidR="00165490" w:rsidRPr="00046D61">
        <w:rPr>
          <w:rFonts w:ascii="Courier New" w:hAnsi="Courier New" w:cs="Courier New"/>
          <w:bCs/>
          <w:sz w:val="24"/>
          <w:szCs w:val="24"/>
        </w:rPr>
        <w:lastRenderedPageBreak/>
        <w:t>технического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 xml:space="preserve"> обслуживания</w:t>
      </w:r>
    </w:p>
    <w:p w:rsidR="00B326AA" w:rsidRPr="00046D61" w:rsidRDefault="00381270" w:rsidP="00931822">
      <w:pPr>
        <w:pStyle w:val="af8"/>
        <w:numPr>
          <w:ilvl w:val="0"/>
          <w:numId w:val="13"/>
        </w:numPr>
        <w:ind w:left="0" w:firstLine="1134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П</w:t>
      </w:r>
      <w:r w:rsidR="00FC4FF6" w:rsidRPr="00046D61">
        <w:rPr>
          <w:rFonts w:ascii="Courier New" w:hAnsi="Courier New" w:cs="Courier New"/>
          <w:bCs/>
          <w:sz w:val="24"/>
          <w:szCs w:val="24"/>
        </w:rPr>
        <w:t>оказателя «Фонд времени обслуживания» в часах</w:t>
      </w:r>
      <w:r w:rsidR="00B326A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информационно-технического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 xml:space="preserve"> обслуживания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 xml:space="preserve"> определяется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 xml:space="preserve"> в соответствии с Приложением №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3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 xml:space="preserve"> к договору </w:t>
      </w:r>
      <w:r w:rsidR="0058237E" w:rsidRPr="00046D61">
        <w:rPr>
          <w:rFonts w:ascii="Courier New" w:hAnsi="Courier New" w:cs="Courier New"/>
          <w:sz w:val="24"/>
          <w:szCs w:val="24"/>
        </w:rPr>
        <w:t xml:space="preserve">№ </w:t>
      </w:r>
      <w:r w:rsidR="00A337D8" w:rsidRPr="00046D61">
        <w:rPr>
          <w:rFonts w:ascii="Courier New" w:hAnsi="Courier New" w:cs="Courier New"/>
          <w:sz w:val="24"/>
          <w:szCs w:val="24"/>
        </w:rPr>
        <w:t>____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от «_</w:t>
      </w:r>
      <w:proofErr w:type="gramStart"/>
      <w:r w:rsidR="00A337D8" w:rsidRPr="00046D61">
        <w:rPr>
          <w:rFonts w:ascii="Courier New" w:hAnsi="Courier New" w:cs="Courier New"/>
          <w:bCs/>
          <w:sz w:val="24"/>
          <w:szCs w:val="24"/>
        </w:rPr>
        <w:t>_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>»</w:t>
      </w:r>
      <w:r w:rsidR="00A337D8" w:rsidRPr="00046D61">
        <w:rPr>
          <w:rFonts w:ascii="Courier New" w:hAnsi="Courier New" w:cs="Courier New"/>
          <w:bCs/>
          <w:sz w:val="24"/>
          <w:szCs w:val="24"/>
        </w:rPr>
        <w:t>_</w:t>
      </w:r>
      <w:proofErr w:type="gramEnd"/>
      <w:r w:rsidR="00A337D8" w:rsidRPr="00046D61">
        <w:rPr>
          <w:rFonts w:ascii="Courier New" w:hAnsi="Courier New" w:cs="Courier New"/>
          <w:bCs/>
          <w:sz w:val="24"/>
          <w:szCs w:val="24"/>
        </w:rPr>
        <w:t>___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____2016</w:t>
      </w:r>
      <w:r w:rsidR="0058237E" w:rsidRPr="00046D61">
        <w:rPr>
          <w:rFonts w:ascii="Courier New" w:hAnsi="Courier New" w:cs="Courier New"/>
          <w:bCs/>
          <w:sz w:val="24"/>
          <w:szCs w:val="24"/>
        </w:rPr>
        <w:t>г. (Прейскурантом Стоимости минуты</w:t>
      </w:r>
      <w:r w:rsidR="00F10149" w:rsidRPr="00046D61">
        <w:rPr>
          <w:rFonts w:ascii="Courier New" w:hAnsi="Courier New" w:cs="Courier New"/>
          <w:bCs/>
          <w:sz w:val="24"/>
          <w:szCs w:val="24"/>
        </w:rPr>
        <w:t>)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  <w:r w:rsidR="00A5019E" w:rsidRPr="00046D61">
        <w:rPr>
          <w:rFonts w:ascii="Courier New" w:hAnsi="Courier New" w:cs="Courier New"/>
          <w:bCs/>
          <w:sz w:val="24"/>
          <w:szCs w:val="24"/>
        </w:rPr>
        <w:t xml:space="preserve"> Для суток, в которых имело место значительное </w:t>
      </w:r>
      <w:r w:rsidR="00A5019E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входящих вызовов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, в минутах </w:t>
      </w:r>
      <w:r w:rsidR="00AD44DA" w:rsidRPr="00046D61">
        <w:rPr>
          <w:rFonts w:ascii="Courier New" w:hAnsi="Courier New" w:cs="Courier New"/>
          <w:sz w:val="24"/>
          <w:szCs w:val="24"/>
        </w:rPr>
        <w:t>обслуживания) по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службе </w:t>
      </w:r>
      <w:r w:rsidR="00954551" w:rsidRPr="00046D61">
        <w:rPr>
          <w:rFonts w:ascii="Courier New" w:hAnsi="Courier New" w:cs="Courier New"/>
          <w:sz w:val="24"/>
          <w:szCs w:val="24"/>
        </w:rPr>
        <w:t>ИТП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относительно планового ФВО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обслуживания), стоимость </w:t>
      </w:r>
      <w:r w:rsidR="00AD44DA" w:rsidRPr="00046D61">
        <w:rPr>
          <w:rFonts w:ascii="Courier New" w:hAnsi="Courier New" w:cs="Courier New"/>
          <w:sz w:val="24"/>
          <w:szCs w:val="24"/>
        </w:rPr>
        <w:t>минуты входящих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вызовов </w:t>
      </w:r>
      <w:r w:rsidR="00A5019E" w:rsidRPr="00046D61">
        <w:rPr>
          <w:rFonts w:ascii="Courier New" w:hAnsi="Courier New" w:cs="Courier New"/>
          <w:sz w:val="24"/>
          <w:szCs w:val="24"/>
        </w:rPr>
        <w:t>по службе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ИТП</w:t>
      </w:r>
      <w:r w:rsidR="00A5019E" w:rsidRPr="00046D61">
        <w:rPr>
          <w:rFonts w:ascii="Courier New" w:hAnsi="Courier New" w:cs="Courier New"/>
          <w:sz w:val="24"/>
          <w:szCs w:val="24"/>
        </w:rPr>
        <w:t xml:space="preserve"> корректируется в большую сторону на величину коэффициента коррекции (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A5019E" w:rsidRPr="00046D61">
        <w:rPr>
          <w:rFonts w:ascii="Courier New" w:hAnsi="Courier New" w:cs="Courier New"/>
          <w:sz w:val="24"/>
          <w:szCs w:val="24"/>
        </w:rPr>
        <w:t>_</w:t>
      </w:r>
      <w:r w:rsidR="00A5019E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A5019E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AA66CC" w:rsidRPr="00046D61" w:rsidRDefault="00CC03A8" w:rsidP="00682EB6">
      <w:pPr>
        <w:pStyle w:val="af8"/>
        <w:ind w:left="0"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Расчет стоимости услуг Исполнителя в отчетном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периоде проводится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в соответствии с п.5.1.3. настоящего раздела.</w:t>
      </w:r>
    </w:p>
    <w:p w:rsidR="00C33C7E" w:rsidRPr="00046D61" w:rsidRDefault="00C33C7E" w:rsidP="00C33C7E">
      <w:pPr>
        <w:ind w:firstLine="992"/>
        <w:rPr>
          <w:rFonts w:ascii="Courier New" w:hAnsi="Courier New" w:cs="Courier New"/>
          <w:bCs/>
          <w:sz w:val="24"/>
          <w:szCs w:val="24"/>
        </w:rPr>
      </w:pPr>
    </w:p>
    <w:p w:rsidR="00A13C9E" w:rsidRPr="00046D61" w:rsidRDefault="00595C1B" w:rsidP="00682EB6">
      <w:pPr>
        <w:pStyle w:val="23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0D2213" w:rsidRPr="00046D61">
        <w:rPr>
          <w:rFonts w:ascii="Courier New" w:hAnsi="Courier New" w:cs="Courier New"/>
          <w:bCs/>
          <w:sz w:val="24"/>
          <w:szCs w:val="24"/>
        </w:rPr>
        <w:t xml:space="preserve">2Переменная 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>часть Стоимости услуг за выполнение показателя «</w:t>
      </w:r>
      <w:r w:rsidR="000E42F2" w:rsidRPr="00046D61">
        <w:rPr>
          <w:rFonts w:ascii="Courier New" w:hAnsi="Courier New" w:cs="Courier New"/>
          <w:b/>
          <w:bCs/>
          <w:sz w:val="24"/>
          <w:szCs w:val="24"/>
        </w:rPr>
        <w:t>Процент вызовов, обслуженных в течение 30 секунд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 xml:space="preserve">» </w:t>
      </w:r>
      <w:r w:rsidR="00AB7025" w:rsidRPr="00046D61">
        <w:rPr>
          <w:rFonts w:ascii="Courier New" w:hAnsi="Courier New" w:cs="Courier New"/>
          <w:bCs/>
          <w:sz w:val="24"/>
          <w:szCs w:val="24"/>
        </w:rPr>
        <w:t xml:space="preserve">по обслуживанию </w:t>
      </w:r>
      <w:r w:rsidR="000E42F2" w:rsidRPr="00046D61">
        <w:rPr>
          <w:rFonts w:ascii="Courier New" w:hAnsi="Courier New" w:cs="Courier New"/>
          <w:bCs/>
          <w:sz w:val="24"/>
          <w:szCs w:val="24"/>
        </w:rPr>
        <w:t xml:space="preserve">рассчитывается на основании фактически достигнутого Исполнителем значения данного показателя, как произведение </w:t>
      </w:r>
      <w:r w:rsidR="003237BE" w:rsidRPr="00046D61">
        <w:rPr>
          <w:rFonts w:ascii="Courier New" w:hAnsi="Courier New" w:cs="Courier New"/>
          <w:bCs/>
          <w:sz w:val="24"/>
          <w:szCs w:val="24"/>
        </w:rPr>
        <w:t>четырех</w:t>
      </w:r>
      <w:r w:rsidR="00A13C9E" w:rsidRPr="00046D61">
        <w:rPr>
          <w:rFonts w:ascii="Courier New" w:hAnsi="Courier New" w:cs="Courier New"/>
          <w:bCs/>
          <w:sz w:val="24"/>
          <w:szCs w:val="24"/>
        </w:rPr>
        <w:t xml:space="preserve"> значений:</w:t>
      </w:r>
    </w:p>
    <w:p w:rsidR="00A13C9E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доли </w:t>
      </w:r>
      <w:r w:rsidR="00AF0EB4" w:rsidRPr="00046D61">
        <w:rPr>
          <w:rFonts w:ascii="Courier New" w:hAnsi="Courier New" w:cs="Courier New"/>
          <w:bCs/>
          <w:sz w:val="24"/>
          <w:szCs w:val="24"/>
        </w:rPr>
        <w:t>переменной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части стоимости услуг в общей стоимости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Pr="00046D61">
        <w:rPr>
          <w:rFonts w:ascii="Courier New" w:hAnsi="Courier New" w:cs="Courier New"/>
          <w:bCs/>
          <w:sz w:val="24"/>
          <w:szCs w:val="24"/>
        </w:rPr>
        <w:t>обслуживания по данному показателю</w:t>
      </w:r>
      <w:r w:rsidR="005559F1" w:rsidRPr="00046D61">
        <w:rPr>
          <w:rFonts w:ascii="Courier New" w:hAnsi="Courier New" w:cs="Courier New"/>
          <w:bCs/>
          <w:sz w:val="24"/>
          <w:szCs w:val="24"/>
        </w:rPr>
        <w:t>,</w:t>
      </w:r>
    </w:p>
    <w:p w:rsidR="00B326AA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фактического значения показателя «Фонд времени обслуживания» в часах</w:t>
      </w:r>
      <w:r w:rsidR="00B326A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81210" w:rsidRPr="00046D61" w:rsidRDefault="00A13C9E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="000E2FC5" w:rsidRPr="00046D61">
        <w:rPr>
          <w:rFonts w:ascii="Courier New" w:hAnsi="Courier New" w:cs="Courier New"/>
          <w:bCs/>
          <w:sz w:val="24"/>
          <w:szCs w:val="24"/>
        </w:rPr>
        <w:t>обслуживания</w:t>
      </w:r>
      <w:r w:rsidR="00C81210"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  <w:r w:rsidR="00954551" w:rsidRPr="00046D61">
        <w:rPr>
          <w:rFonts w:ascii="Courier New" w:hAnsi="Courier New" w:cs="Courier New"/>
          <w:bCs/>
          <w:sz w:val="24"/>
          <w:szCs w:val="24"/>
        </w:rPr>
        <w:t xml:space="preserve">Для суток, в которых имело место значительное </w:t>
      </w:r>
      <w:r w:rsidR="00954551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 входящих вызовов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, в минутах </w:t>
      </w:r>
      <w:r w:rsidR="00AD44DA" w:rsidRPr="00046D61">
        <w:rPr>
          <w:rFonts w:ascii="Courier New" w:hAnsi="Courier New" w:cs="Courier New"/>
          <w:sz w:val="24"/>
          <w:szCs w:val="24"/>
        </w:rPr>
        <w:t>обслуживания) по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службе ИТП относительно планового ФВО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, в минутах обслуживания), стоимость </w:t>
      </w:r>
      <w:r w:rsidR="00AD44DA" w:rsidRPr="00046D61">
        <w:rPr>
          <w:rFonts w:ascii="Courier New" w:hAnsi="Courier New" w:cs="Courier New"/>
          <w:sz w:val="24"/>
          <w:szCs w:val="24"/>
        </w:rPr>
        <w:t>минуты входящих</w:t>
      </w:r>
      <w:r w:rsidR="00954551" w:rsidRPr="00046D61">
        <w:rPr>
          <w:rFonts w:ascii="Courier New" w:hAnsi="Courier New" w:cs="Courier New"/>
          <w:sz w:val="24"/>
          <w:szCs w:val="24"/>
        </w:rPr>
        <w:t xml:space="preserve"> вызовов по службе ИТП корректируется в большую сторону на величину коэффициента коррекции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5559F1" w:rsidRPr="00046D61" w:rsidRDefault="005559F1" w:rsidP="00931822">
      <w:pPr>
        <w:pStyle w:val="af8"/>
        <w:numPr>
          <w:ilvl w:val="0"/>
          <w:numId w:val="13"/>
        </w:numPr>
        <w:spacing w:after="0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коэффициента выплат</w:t>
      </w:r>
      <w:r w:rsidR="002161CC" w:rsidRPr="00046D61">
        <w:rPr>
          <w:rFonts w:ascii="Courier New" w:hAnsi="Courier New" w:cs="Courier New"/>
          <w:bCs/>
          <w:sz w:val="24"/>
          <w:szCs w:val="24"/>
        </w:rPr>
        <w:t>ы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по данному показателю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="000D38DC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0A3E0F" w:rsidRPr="00046D61" w:rsidRDefault="000A3E0F" w:rsidP="00682EB6">
      <w:pPr>
        <w:ind w:firstLine="1429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 w:rsidP="00682EB6">
      <w:pPr>
        <w:pStyle w:val="af8"/>
        <w:ind w:left="0" w:firstLine="142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Правила определения коэффициента выплаты по показателю «Процент вызовов, обслуженных в течение 30 секунд»:</w:t>
      </w:r>
    </w:p>
    <w:p w:rsidR="00033F56" w:rsidRPr="00046D61" w:rsidRDefault="00BD7B20">
      <w:pPr>
        <w:pStyle w:val="af8"/>
        <w:ind w:left="735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Таблица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8"/>
        <w:gridCol w:w="4138"/>
      </w:tblGrid>
      <w:tr w:rsidR="00C1408D" w:rsidRPr="00046D61" w:rsidTr="00CC5787">
        <w:tc>
          <w:tcPr>
            <w:tcW w:w="2971" w:type="pct"/>
            <w:shd w:val="clear" w:color="auto" w:fill="auto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Фактически достигнутое значение показателя «</w:t>
            </w:r>
            <w:r w:rsidRPr="00046D61">
              <w:rPr>
                <w:rFonts w:ascii="Courier New" w:hAnsi="Courier New" w:cs="Courier New"/>
                <w:b/>
                <w:bCs/>
                <w:sz w:val="24"/>
                <w:szCs w:val="24"/>
              </w:rPr>
              <w:t xml:space="preserve">Процент вызовов, обслуженных в течение 30 </w:t>
            </w:r>
            <w:proofErr w:type="gramStart"/>
            <w:r w:rsidRPr="00046D61">
              <w:rPr>
                <w:rFonts w:ascii="Courier New" w:hAnsi="Courier New" w:cs="Courier New"/>
                <w:b/>
                <w:bCs/>
                <w:sz w:val="24"/>
                <w:szCs w:val="24"/>
              </w:rPr>
              <w:t>секунд»*</w:t>
            </w:r>
            <w:proofErr w:type="gramEnd"/>
          </w:p>
        </w:tc>
        <w:tc>
          <w:tcPr>
            <w:tcW w:w="2029" w:type="pct"/>
            <w:shd w:val="clear" w:color="auto" w:fill="auto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Коэффициент выплаты, 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lang w:val="en-US"/>
              </w:rPr>
              <w:t>K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  <w:lang w:val="en-US"/>
              </w:rPr>
              <w:t>SL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lang w:val="en-US"/>
              </w:rPr>
              <w:t>&gt;</w:t>
            </w:r>
            <w:r w:rsidRPr="00046D61">
              <w:t>= 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100%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_p%-2%)….&lt;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99%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 xml:space="preserve">_p%-5%)…  </w:t>
            </w:r>
            <w:proofErr w:type="gramStart"/>
            <w:r w:rsidRPr="00046D61">
              <w:t>&lt; (</w:t>
            </w:r>
            <w:proofErr w:type="gramEnd"/>
            <w:r w:rsidRPr="00046D61">
              <w:t>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_p%-2%.)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95%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_p%-15%)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85%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_p%-30%)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_p%-15%)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70%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_p%-50%) …&lt;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_p%-30%)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50%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proofErr w:type="gramStart"/>
            <w:r w:rsidRPr="00046D61">
              <w:t>&gt;=</w:t>
            </w:r>
            <w:proofErr w:type="gramEnd"/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_p%-70%) …</w:t>
            </w:r>
            <w:r w:rsidRPr="00046D61">
              <w:rPr>
                <w:lang w:val="en-US"/>
              </w:rPr>
              <w:t>&lt;</w:t>
            </w:r>
            <w:r w:rsidRPr="00046D61">
              <w:t xml:space="preserve"> 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_p%-5</w:t>
            </w:r>
            <w:r w:rsidRPr="00046D61">
              <w:rPr>
                <w:lang w:val="en-US"/>
              </w:rPr>
              <w:t>0</w:t>
            </w:r>
            <w:r w:rsidRPr="00046D61">
              <w:t>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20%</w:t>
            </w:r>
          </w:p>
        </w:tc>
      </w:tr>
      <w:tr w:rsidR="00C1408D" w:rsidRPr="00046D61" w:rsidTr="00CC5787">
        <w:tc>
          <w:tcPr>
            <w:tcW w:w="2971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t>&lt;(P</w:t>
            </w:r>
            <w:r w:rsidRPr="00046D61">
              <w:rPr>
                <w:vertAlign w:val="subscript"/>
                <w:lang w:val="en-US"/>
              </w:rPr>
              <w:t>SL</w:t>
            </w:r>
            <w:r w:rsidRPr="00046D61">
              <w:t>_p%-</w:t>
            </w:r>
            <w:r w:rsidRPr="00046D61">
              <w:rPr>
                <w:lang w:val="en-US"/>
              </w:rPr>
              <w:t>70</w:t>
            </w:r>
            <w:r w:rsidRPr="00046D61">
              <w:t>%)</w:t>
            </w:r>
          </w:p>
        </w:tc>
        <w:tc>
          <w:tcPr>
            <w:tcW w:w="2029" w:type="pct"/>
            <w:shd w:val="clear" w:color="auto" w:fill="auto"/>
            <w:vAlign w:val="center"/>
          </w:tcPr>
          <w:p w:rsidR="00C1408D" w:rsidRPr="00046D61" w:rsidRDefault="00C1408D" w:rsidP="00CC5787">
            <w:pPr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</w:rPr>
              <w:t>0%</w:t>
            </w:r>
          </w:p>
        </w:tc>
      </w:tr>
    </w:tbl>
    <w:p w:rsidR="0040406F" w:rsidRPr="00046D61" w:rsidRDefault="0040406F" w:rsidP="0040406F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*при расчете показателя округление производить до целых чисел.</w:t>
      </w:r>
    </w:p>
    <w:p w:rsidR="000A7524" w:rsidRPr="00046D61" w:rsidRDefault="000A7524" w:rsidP="000A7524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** за период до 01.07.2017 понижающий коэффициент не применяется.</w:t>
      </w:r>
    </w:p>
    <w:p w:rsidR="00033F56" w:rsidRPr="00046D61" w:rsidRDefault="00033F56">
      <w:pPr>
        <w:pStyle w:val="af8"/>
        <w:ind w:left="735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Где 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0D38DC" w:rsidRPr="00046D61">
        <w:rPr>
          <w:rFonts w:ascii="Courier New" w:hAnsi="Courier New" w:cs="Courier New"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sz w:val="24"/>
          <w:szCs w:val="24"/>
        </w:rPr>
        <w:t>_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Pr="00046D61">
        <w:rPr>
          <w:rFonts w:ascii="Courier New" w:hAnsi="Courier New" w:cs="Courier New"/>
          <w:sz w:val="24"/>
          <w:szCs w:val="24"/>
        </w:rPr>
        <w:t>% – плановое значение данного показателя.</w:t>
      </w:r>
    </w:p>
    <w:p w:rsidR="00033F56" w:rsidRPr="00046D61" w:rsidRDefault="00033F56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Плановые значения показателя «Процент вызовов, обслуженных в течение </w:t>
      </w:r>
      <w:r w:rsidRPr="00046D61">
        <w:rPr>
          <w:rFonts w:ascii="Courier New" w:hAnsi="Courier New" w:cs="Courier New"/>
          <w:b/>
          <w:bCs/>
          <w:sz w:val="24"/>
          <w:szCs w:val="24"/>
        </w:rPr>
        <w:t>30</w:t>
      </w:r>
      <w:r w:rsidRPr="00046D61">
        <w:rPr>
          <w:rFonts w:ascii="Courier New" w:hAnsi="Courier New" w:cs="Courier New"/>
          <w:bCs/>
          <w:sz w:val="24"/>
          <w:szCs w:val="24"/>
        </w:rPr>
        <w:t>секунд»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и Стоимости услуг по данному показателю указаны в Таблице</w:t>
      </w:r>
      <w:r w:rsidR="000D38DC" w:rsidRPr="00046D61">
        <w:rPr>
          <w:rFonts w:ascii="Courier New" w:hAnsi="Courier New" w:cs="Courier New"/>
          <w:bCs/>
          <w:sz w:val="24"/>
          <w:szCs w:val="24"/>
          <w:lang w:val="en-US"/>
        </w:rPr>
        <w:t> 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№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5</w:t>
      </w:r>
      <w:r w:rsidR="00902634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CC03A8" w:rsidP="00CC03A8">
      <w:pPr>
        <w:ind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При расчете Стоимости услуг за выполнение показателя «Процент вызовов, обслуженных в течение 30 секунд» в расчете используется значение данного показателя с учетом исключения дней, </w:t>
      </w:r>
      <w:r w:rsidR="00653177" w:rsidRPr="00046D61">
        <w:rPr>
          <w:rFonts w:ascii="Courier New" w:hAnsi="Courier New" w:cs="Courier New"/>
          <w:bCs/>
          <w:sz w:val="24"/>
          <w:szCs w:val="24"/>
        </w:rPr>
        <w:t>в соответствии с п.п.7.6, 7.7 Раздела 2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CC03A8" w:rsidRPr="00046D61" w:rsidRDefault="00A76F3E" w:rsidP="00CC03A8">
      <w:pPr>
        <w:pStyle w:val="23"/>
        <w:ind w:left="0" w:firstLine="709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4554BE" w:rsidRPr="00046D61">
        <w:rPr>
          <w:rFonts w:ascii="Courier New" w:hAnsi="Courier New" w:cs="Courier New"/>
          <w:bCs/>
          <w:sz w:val="24"/>
          <w:szCs w:val="24"/>
        </w:rPr>
        <w:t>3</w:t>
      </w:r>
      <w:r w:rsidR="007668D1">
        <w:rPr>
          <w:rFonts w:ascii="Courier New" w:hAnsi="Courier New" w:cs="Courier New"/>
          <w:bCs/>
          <w:sz w:val="24"/>
          <w:szCs w:val="24"/>
        </w:rPr>
        <w:t xml:space="preserve">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 xml:space="preserve">Бонусная часть Стоимости услуг за выполнение показателя </w:t>
      </w:r>
      <w:r w:rsidR="00CC03A8" w:rsidRPr="00046D61">
        <w:rPr>
          <w:rFonts w:ascii="Courier New" w:hAnsi="Courier New" w:cs="Courier New"/>
          <w:b/>
          <w:bCs/>
          <w:sz w:val="24"/>
          <w:szCs w:val="24"/>
        </w:rPr>
        <w:t xml:space="preserve">«Доля потерянных вызовов» </w:t>
      </w:r>
      <w:r w:rsidR="00CC03A8" w:rsidRPr="00046D61">
        <w:rPr>
          <w:rFonts w:ascii="Courier New" w:hAnsi="Courier New" w:cs="Courier New"/>
          <w:bCs/>
          <w:sz w:val="24"/>
          <w:szCs w:val="24"/>
        </w:rPr>
        <w:t>рассчитывается на основании фактически достигнутого Исполнителем значения данного показателя, как произведение четырех значений: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доли Бонусной части стоимости услуг в общей стоимости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 xml:space="preserve">информационно-технического </w:t>
      </w:r>
      <w:r w:rsidRPr="00046D61">
        <w:rPr>
          <w:rFonts w:ascii="Courier New" w:hAnsi="Courier New" w:cs="Courier New"/>
          <w:bCs/>
          <w:sz w:val="24"/>
          <w:szCs w:val="24"/>
        </w:rPr>
        <w:t>обслуживания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по данному показателю</w:t>
      </w:r>
      <w:r w:rsidR="000F4C8A" w:rsidRPr="00046D61">
        <w:rPr>
          <w:rFonts w:ascii="Courier New" w:hAnsi="Courier New" w:cs="Courier New"/>
          <w:bCs/>
          <w:sz w:val="24"/>
          <w:szCs w:val="24"/>
        </w:rPr>
        <w:t>,</w:t>
      </w:r>
    </w:p>
    <w:p w:rsidR="00B326AA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фактического значения показателя «Фон</w:t>
      </w:r>
      <w:r w:rsidR="00D1153D" w:rsidRPr="00046D61">
        <w:rPr>
          <w:rFonts w:ascii="Courier New" w:hAnsi="Courier New" w:cs="Courier New"/>
          <w:bCs/>
          <w:sz w:val="24"/>
          <w:szCs w:val="24"/>
        </w:rPr>
        <w:t>д времени обслуживания» в часах.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стоимости 1 часа </w:t>
      </w:r>
      <w:r w:rsidR="00EE5248" w:rsidRPr="00046D61">
        <w:rPr>
          <w:rFonts w:ascii="Courier New" w:hAnsi="Courier New" w:cs="Courier New"/>
          <w:bCs/>
          <w:sz w:val="24"/>
          <w:szCs w:val="24"/>
        </w:rPr>
        <w:t>информационно-технического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обслуживания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C</w:t>
      </w:r>
      <w:r w:rsidR="000D38DC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SC</w:t>
      </w:r>
      <w:r w:rsidR="00D1153D" w:rsidRPr="00046D61">
        <w:rPr>
          <w:rFonts w:ascii="Courier New" w:hAnsi="Courier New" w:cs="Courier New"/>
          <w:bCs/>
          <w:sz w:val="24"/>
          <w:szCs w:val="24"/>
          <w:vertAlign w:val="subscript"/>
        </w:rPr>
        <w:t>.</w:t>
      </w:r>
      <w:r w:rsidR="00954551" w:rsidRPr="00046D61">
        <w:rPr>
          <w:rFonts w:ascii="Courier New" w:hAnsi="Courier New" w:cs="Courier New"/>
          <w:bCs/>
          <w:sz w:val="24"/>
          <w:szCs w:val="24"/>
        </w:rPr>
        <w:t xml:space="preserve">Для суток, в которых имело место значительное </w:t>
      </w:r>
      <w:r w:rsidR="00954551" w:rsidRPr="00046D61">
        <w:rPr>
          <w:rFonts w:ascii="Courier New" w:hAnsi="Courier New" w:cs="Courier New"/>
          <w:sz w:val="24"/>
          <w:szCs w:val="24"/>
        </w:rPr>
        <w:t>(более 7%) отклонение в меньшую сторону фактического ФВО входящих вызовов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, в минутах обслуживания)по службе ИТП относительно планового ФВО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, в минутах обслуживания), стоимость минуты  входящих вызовов по службе ИТП корректируется в большую сторону на величину коэффициента коррекции (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K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plan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fact</w:t>
      </w:r>
      <w:r w:rsidR="00954551" w:rsidRPr="00046D61">
        <w:rPr>
          <w:rFonts w:ascii="Courier New" w:hAnsi="Courier New" w:cs="Courier New"/>
          <w:sz w:val="24"/>
          <w:szCs w:val="24"/>
        </w:rPr>
        <w:t>_</w:t>
      </w:r>
      <w:r w:rsidR="00954551" w:rsidRPr="00046D61">
        <w:rPr>
          <w:rFonts w:ascii="Courier New" w:hAnsi="Courier New" w:cs="Courier New"/>
          <w:sz w:val="24"/>
          <w:szCs w:val="24"/>
          <w:lang w:val="en-US"/>
        </w:rPr>
        <w:t>day</w:t>
      </w:r>
      <w:r w:rsidR="00954551" w:rsidRPr="00046D61">
        <w:rPr>
          <w:rFonts w:ascii="Courier New" w:hAnsi="Courier New" w:cs="Courier New"/>
          <w:sz w:val="24"/>
          <w:szCs w:val="24"/>
        </w:rPr>
        <w:t>), вычисляемого в соответствии с п.7.6 Раздела 2 настоящего Дополнительного соглашения</w:t>
      </w:r>
    </w:p>
    <w:p w:rsidR="00CC03A8" w:rsidRPr="00046D61" w:rsidRDefault="00CC03A8" w:rsidP="00931822">
      <w:pPr>
        <w:pStyle w:val="af8"/>
        <w:numPr>
          <w:ilvl w:val="0"/>
          <w:numId w:val="13"/>
        </w:numPr>
        <w:ind w:left="0" w:firstLine="993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коэффициента выплаты по данному показателю K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. </w:t>
      </w:r>
    </w:p>
    <w:p w:rsidR="000F4C8A" w:rsidRPr="00046D61" w:rsidRDefault="000F4C8A" w:rsidP="00AB7025">
      <w:pPr>
        <w:ind w:firstLine="993"/>
        <w:rPr>
          <w:rFonts w:ascii="Courier New" w:hAnsi="Courier New" w:cs="Courier New"/>
          <w:bCs/>
          <w:sz w:val="24"/>
          <w:szCs w:val="24"/>
        </w:rPr>
      </w:pPr>
    </w:p>
    <w:p w:rsidR="00C37B39" w:rsidRPr="00046D61" w:rsidRDefault="00CC03A8" w:rsidP="00C37B39">
      <w:r w:rsidRPr="00046D61">
        <w:rPr>
          <w:rFonts w:ascii="Courier New" w:hAnsi="Courier New" w:cs="Courier New"/>
          <w:bCs/>
          <w:sz w:val="24"/>
          <w:szCs w:val="24"/>
        </w:rPr>
        <w:t xml:space="preserve">Правила определения коэффициента выплаты по </w:t>
      </w:r>
      <w:r w:rsidR="00AD44DA" w:rsidRPr="00046D61">
        <w:rPr>
          <w:rFonts w:ascii="Courier New" w:hAnsi="Courier New" w:cs="Courier New"/>
          <w:bCs/>
          <w:sz w:val="24"/>
          <w:szCs w:val="24"/>
        </w:rPr>
        <w:t>показателю «Доля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потерянных вызовов»:</w:t>
      </w:r>
    </w:p>
    <w:p w:rsidR="000F4C8A" w:rsidRPr="00046D61" w:rsidRDefault="00CC03A8" w:rsidP="00165490">
      <w:pPr>
        <w:jc w:val="right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Таблица №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6"/>
        <w:gridCol w:w="4175"/>
      </w:tblGrid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Фактически достигнутое значение показателя «Доля потерянных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вызовов»</w:t>
            </w:r>
            <w:r w:rsidR="0040406F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*</w:t>
            </w:r>
            <w:proofErr w:type="gramEnd"/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Коэффициент выплаты, K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&lt;= 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100%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%)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%+2%)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95%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%+2%)…&lt;=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90%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%+5%) …&lt;=(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%+15%)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85%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%+15%) …&lt;=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%+30%)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70%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="00AE63F4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="00AE63F4"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+30%)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%+50%)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50%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 xml:space="preserve">%+50%) </w:t>
            </w: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…&lt;</w:t>
            </w:r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= (</w:t>
            </w:r>
            <w:proofErr w:type="spell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%+70%)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20%</w:t>
            </w:r>
          </w:p>
        </w:tc>
      </w:tr>
      <w:tr w:rsidR="000F4C8A" w:rsidRPr="00046D61" w:rsidTr="008C7257">
        <w:tc>
          <w:tcPr>
            <w:tcW w:w="5856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proofErr w:type="gramStart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&gt;(</w:t>
            </w:r>
            <w:proofErr w:type="spellStart"/>
            <w:proofErr w:type="gram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P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  <w:vertAlign w:val="subscript"/>
              </w:rPr>
              <w:t>LCR</w:t>
            </w: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_p</w:t>
            </w:r>
            <w:proofErr w:type="spellEnd"/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%+70%)</w:t>
            </w:r>
          </w:p>
        </w:tc>
        <w:tc>
          <w:tcPr>
            <w:tcW w:w="4175" w:type="dxa"/>
            <w:shd w:val="clear" w:color="auto" w:fill="auto"/>
          </w:tcPr>
          <w:p w:rsidR="000F4C8A" w:rsidRPr="00046D61" w:rsidRDefault="000F4C8A" w:rsidP="000F4C8A">
            <w:pPr>
              <w:jc w:val="center"/>
              <w:rPr>
                <w:rFonts w:ascii="Courier New" w:hAnsi="Courier New" w:cs="Courier New"/>
                <w:bCs/>
                <w:i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i/>
                <w:sz w:val="24"/>
                <w:szCs w:val="24"/>
              </w:rPr>
              <w:t>0%</w:t>
            </w:r>
          </w:p>
        </w:tc>
      </w:tr>
    </w:tbl>
    <w:p w:rsidR="0040406F" w:rsidRPr="00046D61" w:rsidRDefault="0040406F" w:rsidP="0040406F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*при расчете показателя округление производить до целых чисел.</w:t>
      </w:r>
    </w:p>
    <w:p w:rsidR="00D506F0" w:rsidRPr="00046D61" w:rsidRDefault="00D506F0" w:rsidP="00D506F0">
      <w:pPr>
        <w:pStyle w:val="af8"/>
        <w:ind w:left="1647" w:hanging="796"/>
        <w:jc w:val="left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** за период до 01.07.2017 понижающий коэффициент не применяется.</w:t>
      </w:r>
    </w:p>
    <w:p w:rsidR="00825366" w:rsidRPr="00046D61" w:rsidRDefault="00825366" w:rsidP="00CC03A8">
      <w:pPr>
        <w:rPr>
          <w:rFonts w:ascii="Courier New" w:hAnsi="Courier New" w:cs="Courier New"/>
          <w:sz w:val="24"/>
          <w:szCs w:val="24"/>
        </w:rPr>
      </w:pPr>
    </w:p>
    <w:p w:rsidR="00CC03A8" w:rsidRPr="00046D61" w:rsidRDefault="00CC03A8" w:rsidP="00CC03A8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Где </w:t>
      </w:r>
      <w:r w:rsidRPr="00046D61">
        <w:rPr>
          <w:rFonts w:ascii="Courier New" w:hAnsi="Courier New" w:cs="Courier New"/>
          <w:sz w:val="24"/>
          <w:szCs w:val="24"/>
          <w:lang w:val="en-US"/>
        </w:rPr>
        <w:t>P</w:t>
      </w:r>
      <w:r w:rsidRPr="00046D61">
        <w:rPr>
          <w:rFonts w:ascii="Courier New" w:hAnsi="Courier New" w:cs="Courier New"/>
          <w:bCs/>
          <w:i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sz w:val="24"/>
          <w:szCs w:val="24"/>
        </w:rPr>
        <w:t>_% – плановое значение данного показателя.</w:t>
      </w:r>
    </w:p>
    <w:p w:rsidR="00CC03A8" w:rsidRPr="00046D61" w:rsidRDefault="00CC03A8" w:rsidP="00CC03A8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Плановые значения показателя «Доля потерянных вызовов» и Стоимости услуг по данному показателю указаны в Таблице №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5</w:t>
      </w:r>
      <w:r w:rsidR="0017624A" w:rsidRPr="00046D61">
        <w:rPr>
          <w:rFonts w:ascii="Courier New" w:hAnsi="Courier New" w:cs="Courier New"/>
          <w:bCs/>
          <w:sz w:val="24"/>
          <w:szCs w:val="24"/>
        </w:rPr>
        <w:t>.</w:t>
      </w:r>
    </w:p>
    <w:p w:rsidR="0017624A" w:rsidRPr="00046D61" w:rsidRDefault="0017624A" w:rsidP="0017624A">
      <w:pPr>
        <w:ind w:firstLine="851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lastRenderedPageBreak/>
        <w:t>При расчете Стоимости услуг за выполнение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показателя «Доля потерянных вызовов» в расчете используется значение данного показателя с учетом исключения дней, в соответствии с п.п.7.6, 7.7 Раздела 2.</w:t>
      </w:r>
    </w:p>
    <w:p w:rsidR="00033F56" w:rsidRPr="00046D61" w:rsidRDefault="00EF3B02" w:rsidP="00EF3B02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5.1.2.</w:t>
      </w:r>
      <w:r w:rsidR="00880BCC" w:rsidRPr="00046D61">
        <w:rPr>
          <w:rFonts w:ascii="Courier New" w:hAnsi="Courier New" w:cs="Courier New"/>
          <w:bCs/>
          <w:sz w:val="24"/>
          <w:szCs w:val="24"/>
        </w:rPr>
        <w:t>5</w:t>
      </w:r>
      <w:r w:rsidR="00BD7B20" w:rsidRPr="00046D61">
        <w:rPr>
          <w:rFonts w:ascii="Courier New" w:hAnsi="Courier New" w:cs="Courier New"/>
          <w:bCs/>
          <w:sz w:val="24"/>
          <w:szCs w:val="24"/>
        </w:rPr>
        <w:t>Бонусная часть Стоимости услуг за выполнение показателя «</w:t>
      </w:r>
      <w:r w:rsidR="00BD7B20" w:rsidRPr="00046D61">
        <w:rPr>
          <w:rFonts w:ascii="Courier New" w:hAnsi="Courier New" w:cs="Courier New"/>
          <w:b/>
          <w:bCs/>
          <w:sz w:val="24"/>
          <w:szCs w:val="24"/>
        </w:rPr>
        <w:t>Количество заявок на изменение профиля сервисов</w:t>
      </w:r>
      <w:r w:rsidR="00BD7B20" w:rsidRPr="00046D61">
        <w:rPr>
          <w:rFonts w:ascii="Courier New" w:hAnsi="Courier New" w:cs="Courier New"/>
          <w:bCs/>
          <w:sz w:val="24"/>
          <w:szCs w:val="24"/>
        </w:rPr>
        <w:t xml:space="preserve">» рассчитывается путем суммирования </w:t>
      </w:r>
      <w:r w:rsidR="00BD7B20" w:rsidRPr="00046D61">
        <w:rPr>
          <w:rFonts w:ascii="Courier New" w:hAnsi="Courier New" w:cs="Courier New"/>
          <w:sz w:val="24"/>
          <w:szCs w:val="24"/>
        </w:rPr>
        <w:t xml:space="preserve">стоимости каждой зарегистрированной заявки на подключение к услугам Заказчика, подтвержденной клиентом и соответствующим нарядом, оформленном в </w:t>
      </w:r>
      <w:r w:rsidR="0081197E" w:rsidRPr="00046D61">
        <w:rPr>
          <w:rFonts w:ascii="Courier New" w:hAnsi="Courier New" w:cs="Courier New"/>
          <w:sz w:val="24"/>
          <w:szCs w:val="24"/>
        </w:rPr>
        <w:t>СКПД</w:t>
      </w:r>
      <w:r w:rsidR="00BD7B20" w:rsidRPr="00046D61">
        <w:rPr>
          <w:rFonts w:ascii="Courier New" w:hAnsi="Courier New" w:cs="Courier New"/>
          <w:sz w:val="24"/>
          <w:szCs w:val="24"/>
        </w:rPr>
        <w:t xml:space="preserve"> Заказчика. </w:t>
      </w:r>
    </w:p>
    <w:p w:rsidR="00033F56" w:rsidRPr="00046D61" w:rsidRDefault="00033F56">
      <w:pPr>
        <w:pStyle w:val="af8"/>
        <w:ind w:left="735"/>
        <w:rPr>
          <w:rFonts w:ascii="Courier New" w:hAnsi="Courier New" w:cs="Courier New"/>
          <w:bCs/>
          <w:sz w:val="24"/>
          <w:szCs w:val="24"/>
        </w:rPr>
      </w:pPr>
    </w:p>
    <w:p w:rsidR="00033F56" w:rsidRPr="00046D61" w:rsidRDefault="000E42F2">
      <w:pPr>
        <w:pStyle w:val="af8"/>
        <w:ind w:left="0"/>
        <w:jc w:val="center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 xml:space="preserve">Стоимость (вознаграждение Исполнителя) </w:t>
      </w:r>
      <w:r w:rsidRPr="00046D61">
        <w:rPr>
          <w:rFonts w:ascii="Courier New" w:hAnsi="Courier New" w:cs="Courier New"/>
          <w:bCs/>
          <w:sz w:val="24"/>
          <w:szCs w:val="24"/>
        </w:rPr>
        <w:t>заявок на изменение профиля сервисов</w:t>
      </w:r>
    </w:p>
    <w:p w:rsidR="00033F56" w:rsidRPr="00046D61" w:rsidRDefault="000E42F2">
      <w:pPr>
        <w:pStyle w:val="af8"/>
        <w:ind w:left="735"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Таблица № </w:t>
      </w:r>
      <w:r w:rsidR="00DA0316" w:rsidRPr="00046D61">
        <w:rPr>
          <w:rFonts w:ascii="Courier New" w:hAnsi="Courier New" w:cs="Courier New"/>
          <w:bCs/>
          <w:sz w:val="24"/>
          <w:szCs w:val="24"/>
        </w:rPr>
        <w:t>4</w:t>
      </w:r>
      <w:r w:rsidRPr="00046D61">
        <w:rPr>
          <w:rFonts w:ascii="Courier New" w:hAnsi="Courier New" w:cs="Courier New"/>
          <w:bCs/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0"/>
        <w:gridCol w:w="5916"/>
        <w:gridCol w:w="3120"/>
      </w:tblGrid>
      <w:tr w:rsidR="000E42F2" w:rsidRPr="00046D61" w:rsidTr="002A3579">
        <w:trPr>
          <w:trHeight w:val="369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Индекс услуги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Услуги и опции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Вознаграждение</w:t>
            </w:r>
          </w:p>
        </w:tc>
      </w:tr>
      <w:tr w:rsidR="000E42F2" w:rsidRPr="00046D61" w:rsidTr="002A3579">
        <w:trPr>
          <w:trHeight w:val="369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1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клиентов к Услугам Заказчика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300 руб.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2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опции, имеющей абонентскую плату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1 абонентская плата (за 1 месяц)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3</w:t>
            </w:r>
          </w:p>
        </w:tc>
        <w:tc>
          <w:tcPr>
            <w:tcW w:w="2901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Подключение опции, имеющей плату за подключение, не имеющей абонентской платы</w:t>
            </w:r>
          </w:p>
        </w:tc>
        <w:tc>
          <w:tcPr>
            <w:tcW w:w="1530" w:type="pct"/>
          </w:tcPr>
          <w:p w:rsidR="00033F56" w:rsidRPr="00046D61" w:rsidRDefault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0,5 платы Абонента за подключение опции</w:t>
            </w:r>
          </w:p>
        </w:tc>
      </w:tr>
      <w:tr w:rsidR="000E42F2" w:rsidRPr="00046D61" w:rsidTr="002A3579">
        <w:trPr>
          <w:trHeight w:val="496"/>
          <w:jc w:val="center"/>
        </w:trPr>
        <w:tc>
          <w:tcPr>
            <w:tcW w:w="569" w:type="pct"/>
          </w:tcPr>
          <w:p w:rsidR="000E42F2" w:rsidRPr="00046D61" w:rsidRDefault="000E42F2" w:rsidP="000E42F2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4</w:t>
            </w:r>
          </w:p>
        </w:tc>
        <w:tc>
          <w:tcPr>
            <w:tcW w:w="2901" w:type="pct"/>
          </w:tcPr>
          <w:p w:rsidR="00033F56" w:rsidRPr="00046D61" w:rsidRDefault="000E42F2" w:rsidP="00B25F50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bCs/>
                <w:sz w:val="24"/>
                <w:szCs w:val="24"/>
              </w:rPr>
              <w:t>Смена текущего тарифного плана</w:t>
            </w:r>
            <w:r w:rsidR="00B25F50" w:rsidRPr="00046D61">
              <w:rPr>
                <w:rFonts w:ascii="Courier New" w:hAnsi="Courier New" w:cs="Courier New"/>
                <w:bCs/>
                <w:sz w:val="24"/>
                <w:szCs w:val="24"/>
              </w:rPr>
              <w:t xml:space="preserve"> с увеличением абонентской платы</w:t>
            </w:r>
          </w:p>
        </w:tc>
        <w:tc>
          <w:tcPr>
            <w:tcW w:w="1530" w:type="pct"/>
          </w:tcPr>
          <w:p w:rsidR="00033F56" w:rsidRPr="00046D61" w:rsidRDefault="00B25F50">
            <w:pPr>
              <w:rPr>
                <w:rFonts w:ascii="Courier New" w:hAnsi="Courier New" w:cs="Courier New"/>
                <w:bCs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0,5 от суммы увеличения абонентской платы (за 1 месяц)</w:t>
            </w:r>
          </w:p>
        </w:tc>
      </w:tr>
    </w:tbl>
    <w:p w:rsidR="00530D2E" w:rsidRPr="00046D61" w:rsidRDefault="00530D2E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*Опция – дополнительная услуга, изменяющая условия предоставления основной услуги в объеме стоимости или иных ее свойствах и/или характеристиках.</w:t>
      </w:r>
    </w:p>
    <w:p w:rsidR="00033F56" w:rsidRPr="00046D61" w:rsidRDefault="000E42F2">
      <w:pPr>
        <w:pStyle w:val="af8"/>
        <w:ind w:left="0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 xml:space="preserve">Список тарифов и услуг на зарегистрированные заявки, за подключение которых Исполнитель получает вознаграждение при условии, что заявки подтверждены клиентом и нарядом, оформленным в </w:t>
      </w:r>
      <w:r w:rsidR="0081197E" w:rsidRPr="00046D61">
        <w:rPr>
          <w:rFonts w:ascii="Courier New" w:hAnsi="Courier New" w:cs="Courier New"/>
          <w:bCs/>
          <w:sz w:val="24"/>
          <w:szCs w:val="24"/>
        </w:rPr>
        <w:t xml:space="preserve">СКПД </w:t>
      </w:r>
      <w:r w:rsidRPr="00046D61">
        <w:rPr>
          <w:rFonts w:ascii="Courier New" w:hAnsi="Courier New" w:cs="Courier New"/>
          <w:bCs/>
          <w:sz w:val="24"/>
          <w:szCs w:val="24"/>
        </w:rPr>
        <w:t>Заказчика, обновляется ежемесячно,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предоставляется Исполнителю за 10 дней до предполагаемых изменений уведомлением в виде сообщения, отправленного посредством электронной почты.</w:t>
      </w:r>
    </w:p>
    <w:p w:rsidR="00595C1B" w:rsidRPr="00046D61" w:rsidRDefault="00595C1B" w:rsidP="00595C1B">
      <w:pPr>
        <w:pStyle w:val="af8"/>
        <w:ind w:left="0" w:firstLine="709"/>
        <w:rPr>
          <w:rFonts w:ascii="Courier New" w:hAnsi="Courier New" w:cs="Courier New"/>
          <w:bCs/>
          <w:sz w:val="24"/>
          <w:szCs w:val="24"/>
        </w:rPr>
      </w:pPr>
    </w:p>
    <w:p w:rsidR="00974A1A" w:rsidRPr="00046D61" w:rsidRDefault="000E42F2" w:rsidP="00AD44DA">
      <w:pPr>
        <w:pStyle w:val="af8"/>
        <w:ind w:left="0"/>
        <w:rPr>
          <w:rFonts w:ascii="Courier New" w:hAnsi="Courier New" w:cs="Courier New"/>
          <w:b/>
          <w:bCs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ab/>
      </w:r>
      <w:r w:rsidR="00530D2E" w:rsidRPr="00046D61">
        <w:rPr>
          <w:rFonts w:ascii="Courier New" w:hAnsi="Courier New" w:cs="Courier New"/>
          <w:b/>
          <w:bCs/>
          <w:sz w:val="24"/>
          <w:szCs w:val="24"/>
        </w:rPr>
        <w:t xml:space="preserve">5.1.3. 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Правила расчета итоговой Стоимости услуг</w:t>
      </w:r>
      <w:r w:rsidR="00EC14CA" w:rsidRPr="00046D61">
        <w:rPr>
          <w:rFonts w:ascii="Courier New" w:hAnsi="Courier New" w:cs="Courier New"/>
          <w:b/>
          <w:bCs/>
          <w:sz w:val="24"/>
          <w:szCs w:val="24"/>
        </w:rPr>
        <w:t xml:space="preserve"> информационно-технического обслуживания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(</w:t>
      </w:r>
      <w:r w:rsidR="00EA3E2B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S</w:t>
      </w:r>
      <w:r w:rsidR="00EA3E2B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1</w:t>
      </w:r>
      <w:r w:rsidR="00EA3E2B" w:rsidRPr="00046D61">
        <w:rPr>
          <w:rFonts w:ascii="Courier New" w:hAnsi="Courier New" w:cs="Courier New"/>
          <w:b/>
          <w:bCs/>
          <w:sz w:val="24"/>
          <w:szCs w:val="24"/>
        </w:rPr>
        <w:t>):</w:t>
      </w:r>
    </w:p>
    <w:p w:rsidR="00FC4FF6" w:rsidRPr="00046D61" w:rsidRDefault="00FC4FF6" w:rsidP="00931822">
      <w:pPr>
        <w:pStyle w:val="af8"/>
        <w:numPr>
          <w:ilvl w:val="0"/>
          <w:numId w:val="13"/>
        </w:num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за исключением условия существенного (более 7%) уменьшения фактической нагрузки (ФВО) в отчетном периоде относительно плановой с учетом корректировки прогноза согласно п.7.</w:t>
      </w:r>
      <w:r w:rsidR="00F958CD" w:rsidRPr="00046D61">
        <w:rPr>
          <w:rFonts w:ascii="Courier New" w:hAnsi="Courier New" w:cs="Courier New"/>
          <w:bCs/>
          <w:sz w:val="24"/>
          <w:szCs w:val="24"/>
        </w:rPr>
        <w:t>8</w:t>
      </w:r>
      <w:r w:rsidRPr="00046D61">
        <w:rPr>
          <w:rFonts w:ascii="Courier New" w:hAnsi="Courier New" w:cs="Courier New"/>
          <w:bCs/>
          <w:sz w:val="24"/>
          <w:szCs w:val="24"/>
        </w:rPr>
        <w:t>, Раздела 2, в часах</w:t>
      </w:r>
    </w:p>
    <w:p w:rsidR="00FB6156" w:rsidRPr="00046D61" w:rsidRDefault="00FB6156">
      <w:pPr>
        <w:rPr>
          <w:rFonts w:ascii="Courier New" w:hAnsi="Courier New" w:cs="Courier New"/>
          <w:b/>
          <w:bCs/>
          <w:sz w:val="24"/>
          <w:szCs w:val="24"/>
        </w:rPr>
      </w:pPr>
    </w:p>
    <w:p w:rsidR="00612C94" w:rsidRPr="00046D61" w:rsidRDefault="006123A1" w:rsidP="00F405F7">
      <w:pPr>
        <w:spacing w:line="480" w:lineRule="auto"/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S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1</w:t>
      </w:r>
      <w:proofErr w:type="gramStart"/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=(</w:t>
      </w:r>
      <w:proofErr w:type="gramEnd"/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)+ (T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SL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*K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SL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)+ (T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 D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*K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="00612C94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) +</w:t>
      </w:r>
      <w:r w:rsidR="00612C94" w:rsidRPr="00046D61">
        <w:rPr>
          <w:position w:val="-36"/>
        </w:rPr>
        <w:object w:dxaOrig="1160" w:dyaOrig="840">
          <v:shape id="_x0000_i1026" type="#_x0000_t75" style="width:57.75pt;height:42pt" o:ole="">
            <v:imagedata r:id="rId10" o:title=""/>
          </v:shape>
          <o:OLEObject Type="Embed" ProgID="Equation.3" ShapeID="_x0000_i1026" DrawAspect="Content" ObjectID="_1542542657" r:id="rId11"/>
        </w:object>
      </w:r>
      <w:r w:rsidR="00612C94" w:rsidRPr="00046D61">
        <w:rPr>
          <w:lang w:val="en-US"/>
        </w:rPr>
        <w:t xml:space="preserve"> + 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(</w:t>
      </w:r>
      <w:r w:rsidR="00060D09" w:rsidRPr="00046D61">
        <w:rPr>
          <w:position w:val="-40"/>
        </w:rPr>
        <w:object w:dxaOrig="1040" w:dyaOrig="920">
          <v:shape id="_x0000_i1027" type="#_x0000_t75" style="width:51.75pt;height:45.75pt" o:ole="">
            <v:imagedata r:id="rId12" o:title=""/>
          </v:shape>
          <o:OLEObject Type="Embed" ProgID="Equation.3" ShapeID="_x0000_i1027" DrawAspect="Content" ObjectID="_1542542658" r:id="rId13"/>
        </w:object>
      </w:r>
      <w:r w:rsidR="00825366" w:rsidRPr="00046D61">
        <w:rPr>
          <w:lang w:val="en-US"/>
        </w:rPr>
        <w:t>)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*C</w:t>
      </w:r>
      <w:r w:rsidR="00825366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SC</w:t>
      </w:r>
    </w:p>
    <w:p w:rsidR="00BE3B7F" w:rsidRPr="00046D61" w:rsidRDefault="00BE3B7F" w:rsidP="00BE3B7F">
      <w:pPr>
        <w:ind w:left="-142" w:firstLine="142"/>
        <w:jc w:val="left"/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lastRenderedPageBreak/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= 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proofErr w:type="spellStart"/>
      <w:r w:rsidR="00C81210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вх</w:t>
      </w:r>
      <w:proofErr w:type="spellEnd"/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+ 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исх</w:t>
      </w:r>
      <w:proofErr w:type="spellEnd"/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+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эл</w:t>
      </w:r>
      <w:r w:rsidR="00C81210"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+ 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смс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+T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пост</w:t>
      </w: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,</w:t>
      </w:r>
    </w:p>
    <w:p w:rsidR="00630B77" w:rsidRPr="00046D61" w:rsidRDefault="00630B77" w:rsidP="00782BA9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:rsidR="00FE14AD" w:rsidRPr="00046D61" w:rsidRDefault="00FE14AD" w:rsidP="00782BA9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где</w:t>
      </w:r>
    </w:p>
    <w:p w:rsidR="00743926" w:rsidRPr="00046D61" w:rsidRDefault="00743926" w:rsidP="00743926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SF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- фактически достигнутое значение показат</w:t>
      </w:r>
      <w:r w:rsidR="00525EAC" w:rsidRPr="00046D61">
        <w:rPr>
          <w:rFonts w:ascii="Courier New" w:hAnsi="Courier New" w:cs="Courier New"/>
          <w:bCs/>
          <w:sz w:val="24"/>
          <w:szCs w:val="24"/>
        </w:rPr>
        <w:t xml:space="preserve">еля «Фонд времени обслуживания», </w:t>
      </w:r>
      <w:r w:rsidRPr="00046D61">
        <w:rPr>
          <w:rFonts w:ascii="Courier New" w:hAnsi="Courier New" w:cs="Courier New"/>
          <w:bCs/>
          <w:sz w:val="24"/>
          <w:szCs w:val="24"/>
        </w:rPr>
        <w:t>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вх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 входящих вызовов, обслуженных операторами,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исх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 исходящих вызовов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смс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затраченного на обработку обращений по электронной почте и других видов обращений, в часах;</w:t>
      </w:r>
    </w:p>
    <w:p w:rsidR="00FE14AD" w:rsidRPr="00046D61" w:rsidRDefault="00FE14AD" w:rsidP="002654C7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пост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затраченного на </w:t>
      </w: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поствызывную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обработку, в часах;</w:t>
      </w:r>
    </w:p>
    <w:p w:rsidR="001677B2" w:rsidRPr="00046D61" w:rsidRDefault="001677B2" w:rsidP="002654C7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T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эл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«Фонд времени обслуживания», рассчитываемое </w:t>
      </w:r>
      <w:r w:rsidRPr="00046D61">
        <w:rPr>
          <w:rFonts w:ascii="Courier New" w:hAnsi="Courier New" w:cs="Courier New"/>
          <w:sz w:val="24"/>
          <w:szCs w:val="24"/>
        </w:rPr>
        <w:t>как произведение количества фактически обработанных обращений на длительность обработки одного обращения (или на нормированную длительность обработки одного обращения, если данный параметр в силу отсутствия технической возможности отсутствует в информационных системах учета Заказчика)</w:t>
      </w:r>
      <w:r w:rsidR="00874BB8" w:rsidRPr="00046D61">
        <w:rPr>
          <w:rFonts w:ascii="Courier New" w:hAnsi="Courier New" w:cs="Courier New"/>
          <w:sz w:val="24"/>
          <w:szCs w:val="24"/>
        </w:rPr>
        <w:t>, в часах</w:t>
      </w:r>
      <w:r w:rsidR="00804F92" w:rsidRPr="00046D61">
        <w:rPr>
          <w:rFonts w:ascii="Courier New" w:hAnsi="Courier New" w:cs="Courier New"/>
          <w:sz w:val="24"/>
          <w:szCs w:val="24"/>
        </w:rPr>
        <w:t>;</w:t>
      </w:r>
    </w:p>
    <w:p w:rsidR="00595EEB" w:rsidRPr="00046D61" w:rsidRDefault="00595EEB" w:rsidP="002654C7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/>
          <w:bCs/>
          <w:sz w:val="24"/>
          <w:szCs w:val="24"/>
        </w:rPr>
        <w:t>Т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</w:rPr>
        <w:t>об</w:t>
      </w:r>
      <w:proofErr w:type="spellEnd"/>
      <w:r w:rsidR="005655A6"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фактически достигнутое значение показателя «</w:t>
      </w:r>
      <w:r w:rsidR="00DF482F" w:rsidRPr="00046D61">
        <w:rPr>
          <w:rFonts w:ascii="Courier New" w:hAnsi="Courier New" w:cs="Courier New"/>
          <w:bCs/>
          <w:sz w:val="24"/>
          <w:szCs w:val="24"/>
        </w:rPr>
        <w:t>Объем о</w:t>
      </w:r>
      <w:r w:rsidRPr="00046D61">
        <w:rPr>
          <w:rFonts w:ascii="Courier New" w:hAnsi="Courier New" w:cs="Courier New"/>
          <w:bCs/>
          <w:sz w:val="24"/>
          <w:szCs w:val="24"/>
        </w:rPr>
        <w:t>бучени</w:t>
      </w:r>
      <w:r w:rsidR="00DF482F" w:rsidRPr="00046D61">
        <w:rPr>
          <w:rFonts w:ascii="Courier New" w:hAnsi="Courier New" w:cs="Courier New"/>
          <w:bCs/>
          <w:sz w:val="24"/>
          <w:szCs w:val="24"/>
        </w:rPr>
        <w:t>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новому функционалу», затраченное на </w:t>
      </w:r>
      <w:r w:rsidR="005655A6"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="008A02FB" w:rsidRPr="00046D61">
        <w:rPr>
          <w:rFonts w:ascii="Courier New" w:hAnsi="Courier New" w:cs="Courier New"/>
          <w:bCs/>
          <w:sz w:val="24"/>
          <w:szCs w:val="24"/>
        </w:rPr>
        <w:t>-</w:t>
      </w:r>
      <w:proofErr w:type="spellStart"/>
      <w:r w:rsidR="008A02FB" w:rsidRPr="00046D61">
        <w:rPr>
          <w:rFonts w:ascii="Courier New" w:hAnsi="Courier New" w:cs="Courier New"/>
          <w:bCs/>
          <w:sz w:val="24"/>
          <w:szCs w:val="24"/>
        </w:rPr>
        <w:t>ое</w:t>
      </w:r>
      <w:proofErr w:type="spellEnd"/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обучение, в часах;</w:t>
      </w:r>
    </w:p>
    <w:p w:rsidR="00BD37C3" w:rsidRPr="00046D61" w:rsidRDefault="00BD37C3" w:rsidP="00BD37C3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C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SC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стоимость 1 часа времени обслуживания,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руб.;</w:t>
      </w:r>
      <w:proofErr w:type="gramEnd"/>
    </w:p>
    <w:p w:rsidR="00530D2E" w:rsidRPr="00046D61" w:rsidRDefault="00D06A99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SF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 xml:space="preserve"> – доля базовой части (для ФВО) в стоимости услуг (указана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 xml:space="preserve">аблице </w:t>
      </w:r>
      <w:r w:rsidR="002A3579" w:rsidRPr="00046D61">
        <w:rPr>
          <w:rFonts w:ascii="Courier New" w:hAnsi="Courier New" w:cs="Courier New"/>
          <w:bCs/>
          <w:sz w:val="24"/>
          <w:szCs w:val="24"/>
        </w:rPr>
        <w:t>№</w:t>
      </w:r>
      <w:r w:rsidR="000B6D4E" w:rsidRPr="00046D61">
        <w:rPr>
          <w:rFonts w:ascii="Courier New" w:hAnsi="Courier New" w:cs="Courier New"/>
          <w:bCs/>
          <w:sz w:val="24"/>
          <w:szCs w:val="24"/>
        </w:rPr>
        <w:t>5</w:t>
      </w:r>
      <w:r w:rsidR="00530D2E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="00D06A99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доля Бонусной части в стоимости услуг (для показателя Процент вызовов, обслуженных в течение 30 секунд, 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Таблице №5</w:t>
      </w:r>
      <w:r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D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доля Бонусной части (для показателя «Доля потерянных вызовов», указана в </w:t>
      </w:r>
      <w:r w:rsidR="00361237" w:rsidRPr="00046D61">
        <w:rPr>
          <w:rFonts w:ascii="Courier New" w:hAnsi="Courier New" w:cs="Courier New"/>
          <w:bCs/>
          <w:sz w:val="24"/>
          <w:szCs w:val="24"/>
        </w:rPr>
        <w:t>Таблице №5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="00D06A99" w:rsidRPr="00046D61">
        <w:rPr>
          <w:rFonts w:ascii="Courier New" w:hAnsi="Courier New" w:cs="Courier New"/>
          <w:bCs/>
          <w:sz w:val="24"/>
          <w:szCs w:val="24"/>
          <w:vertAlign w:val="subscript"/>
          <w:lang w:val="en-US"/>
        </w:rPr>
        <w:t>SL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- коэффициент выплаты Стоимости услуг по показателю «Процент вызовов, обслуженных в течение 30секунд», определяемый по правилам указанным в таблице №1;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/>
          <w:bCs/>
          <w:sz w:val="24"/>
          <w:szCs w:val="24"/>
          <w:vertAlign w:val="subscript"/>
          <w:lang w:val="en-US"/>
        </w:rPr>
        <w:t>LCR</w:t>
      </w:r>
      <w:r w:rsidRPr="00046D61">
        <w:rPr>
          <w:rFonts w:ascii="Courier New" w:hAnsi="Courier New" w:cs="Courier New"/>
          <w:bCs/>
          <w:sz w:val="24"/>
          <w:szCs w:val="24"/>
        </w:rPr>
        <w:t>- коэффициент выплаты Стоимости услуг по показателю</w:t>
      </w:r>
      <w:r w:rsidR="004D3E1C" w:rsidRPr="00046D61">
        <w:rPr>
          <w:rFonts w:ascii="Courier New" w:hAnsi="Courier New" w:cs="Courier New"/>
          <w:bCs/>
          <w:sz w:val="24"/>
          <w:szCs w:val="24"/>
        </w:rPr>
        <w:t xml:space="preserve"> </w:t>
      </w:r>
      <w:r w:rsidRPr="00046D61">
        <w:rPr>
          <w:rFonts w:ascii="Courier New" w:hAnsi="Courier New" w:cs="Courier New"/>
          <w:bCs/>
          <w:sz w:val="24"/>
          <w:szCs w:val="24"/>
        </w:rPr>
        <w:t>«Доля потерянных вызовов», определяемый по правилам указанным в таблице №2</w:t>
      </w:r>
      <w:r w:rsidR="00D06A99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i - Индекс услуги, принимающий значения i=[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1,N</w:t>
      </w:r>
      <w:proofErr w:type="gramEnd"/>
      <w:r w:rsidRPr="00046D61">
        <w:rPr>
          <w:rFonts w:ascii="Courier New" w:hAnsi="Courier New" w:cs="Courier New"/>
          <w:bCs/>
          <w:sz w:val="24"/>
          <w:szCs w:val="24"/>
        </w:rPr>
        <w:t>];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N – количество услуг, входящих в список тарифов и услуг, на подключение которых Исполнителем зарегистрированы заявки в отчетном периоде, при условии, что заявки подтверждены клиентом;</w:t>
      </w:r>
    </w:p>
    <w:p w:rsidR="00530D2E" w:rsidRPr="00046D61" w:rsidRDefault="00530D2E" w:rsidP="00530D2E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P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i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количество i-х услуг, зарегистрированные Исполнителем заявки на подключение, которые подтверждены клиентом;</w:t>
      </w:r>
    </w:p>
    <w:p w:rsidR="0081197E" w:rsidRPr="00046D61" w:rsidRDefault="00530D2E" w:rsidP="0081197E">
      <w:pPr>
        <w:rPr>
          <w:rFonts w:ascii="Courier New" w:hAnsi="Courier New" w:cs="Courier New"/>
          <w:bCs/>
          <w:sz w:val="24"/>
          <w:szCs w:val="24"/>
        </w:rPr>
      </w:pPr>
      <w:proofErr w:type="spellStart"/>
      <w:r w:rsidRPr="00046D61">
        <w:rPr>
          <w:rFonts w:ascii="Courier New" w:hAnsi="Courier New" w:cs="Courier New"/>
          <w:bCs/>
          <w:sz w:val="24"/>
          <w:szCs w:val="24"/>
        </w:rPr>
        <w:t>Q</w:t>
      </w:r>
      <w:r w:rsidRPr="00046D61">
        <w:rPr>
          <w:rFonts w:ascii="Courier New" w:hAnsi="Courier New" w:cs="Courier New"/>
          <w:bCs/>
          <w:sz w:val="24"/>
          <w:szCs w:val="24"/>
          <w:vertAlign w:val="subscript"/>
        </w:rPr>
        <w:t>i</w:t>
      </w:r>
      <w:proofErr w:type="spellEnd"/>
      <w:r w:rsidRPr="00046D61">
        <w:rPr>
          <w:rFonts w:ascii="Courier New" w:hAnsi="Courier New" w:cs="Courier New"/>
          <w:bCs/>
          <w:sz w:val="24"/>
          <w:szCs w:val="24"/>
        </w:rPr>
        <w:t xml:space="preserve"> – стоимость i-ой услуги</w:t>
      </w:r>
      <w:r w:rsidR="005655A6" w:rsidRPr="00046D61">
        <w:rPr>
          <w:rFonts w:ascii="Courier New" w:hAnsi="Courier New" w:cs="Courier New"/>
          <w:bCs/>
          <w:sz w:val="24"/>
          <w:szCs w:val="24"/>
        </w:rPr>
        <w:t>;</w:t>
      </w:r>
    </w:p>
    <w:p w:rsidR="005655A6" w:rsidRPr="00046D61" w:rsidRDefault="005655A6" w:rsidP="0081197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индекс</w:t>
      </w:r>
      <w:proofErr w:type="gramEnd"/>
      <w:r w:rsidRPr="00046D61">
        <w:rPr>
          <w:rFonts w:ascii="Courier New" w:hAnsi="Courier New" w:cs="Courier New"/>
          <w:bCs/>
          <w:sz w:val="24"/>
          <w:szCs w:val="24"/>
        </w:rPr>
        <w:t xml:space="preserve"> программы обучения, прини</w:t>
      </w:r>
      <w:r w:rsidR="007A3FB4" w:rsidRPr="00046D61">
        <w:rPr>
          <w:rFonts w:ascii="Courier New" w:hAnsi="Courier New" w:cs="Courier New"/>
          <w:bCs/>
          <w:sz w:val="24"/>
          <w:szCs w:val="24"/>
        </w:rPr>
        <w:t>м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ающий значения 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j</w:t>
      </w:r>
      <w:r w:rsidRPr="00046D61">
        <w:rPr>
          <w:rFonts w:ascii="Courier New" w:hAnsi="Courier New" w:cs="Courier New"/>
          <w:bCs/>
          <w:sz w:val="24"/>
          <w:szCs w:val="24"/>
        </w:rPr>
        <w:t>=[1,</w:t>
      </w: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Cs/>
          <w:sz w:val="24"/>
          <w:szCs w:val="24"/>
        </w:rPr>
        <w:t>];</w:t>
      </w:r>
    </w:p>
    <w:p w:rsidR="005655A6" w:rsidRPr="00046D61" w:rsidRDefault="005655A6" w:rsidP="0081197E">
      <w:pPr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  <w:lang w:val="en-US"/>
        </w:rPr>
        <w:t>K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– </w:t>
      </w:r>
      <w:proofErr w:type="gramStart"/>
      <w:r w:rsidRPr="00046D61">
        <w:rPr>
          <w:rFonts w:ascii="Courier New" w:hAnsi="Courier New" w:cs="Courier New"/>
          <w:bCs/>
          <w:sz w:val="24"/>
          <w:szCs w:val="24"/>
        </w:rPr>
        <w:t>количество</w:t>
      </w:r>
      <w:proofErr w:type="gramEnd"/>
      <w:r w:rsidR="007668D1">
        <w:rPr>
          <w:rFonts w:ascii="Courier New" w:hAnsi="Courier New" w:cs="Courier New"/>
          <w:bCs/>
          <w:sz w:val="24"/>
          <w:szCs w:val="24"/>
        </w:rPr>
        <w:t xml:space="preserve"> </w:t>
      </w:r>
      <w:r w:rsidR="00060D09" w:rsidRPr="00046D61">
        <w:rPr>
          <w:rFonts w:ascii="Courier New" w:hAnsi="Courier New" w:cs="Courier New"/>
          <w:bCs/>
          <w:sz w:val="24"/>
          <w:szCs w:val="24"/>
        </w:rPr>
        <w:t xml:space="preserve">программ 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обучений новому функционалу, </w:t>
      </w:r>
      <w:r w:rsidR="00060D09" w:rsidRPr="00046D61">
        <w:rPr>
          <w:rFonts w:ascii="Courier New" w:hAnsi="Courier New" w:cs="Courier New"/>
          <w:bCs/>
          <w:sz w:val="24"/>
          <w:szCs w:val="24"/>
        </w:rPr>
        <w:t>по которым проведены обучения</w:t>
      </w:r>
      <w:r w:rsidRPr="00046D61">
        <w:rPr>
          <w:rFonts w:ascii="Courier New" w:hAnsi="Courier New" w:cs="Courier New"/>
          <w:bCs/>
          <w:sz w:val="24"/>
          <w:szCs w:val="24"/>
        </w:rPr>
        <w:t xml:space="preserve"> в отчетном периоде.</w:t>
      </w:r>
    </w:p>
    <w:p w:rsidR="0030009D" w:rsidRPr="00046D61" w:rsidRDefault="0030009D">
      <w:pPr>
        <w:widowControl/>
        <w:autoSpaceDE/>
        <w:autoSpaceDN/>
        <w:adjustRightInd/>
        <w:spacing w:after="0"/>
        <w:jc w:val="left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br w:type="page"/>
      </w:r>
    </w:p>
    <w:p w:rsidR="00FB6156" w:rsidRPr="00046D61" w:rsidRDefault="00FB6156" w:rsidP="0081197E">
      <w:pPr>
        <w:rPr>
          <w:rFonts w:ascii="Courier New" w:hAnsi="Courier New" w:cs="Courier New"/>
          <w:bCs/>
          <w:sz w:val="24"/>
          <w:szCs w:val="24"/>
        </w:rPr>
      </w:pPr>
    </w:p>
    <w:p w:rsidR="006073AB" w:rsidRDefault="006073AB" w:rsidP="006073AB">
      <w:pPr>
        <w:jc w:val="center"/>
        <w:rPr>
          <w:rFonts w:ascii="Courier New" w:hAnsi="Courier New" w:cs="Courier New"/>
          <w:bCs/>
          <w:sz w:val="24"/>
          <w:szCs w:val="24"/>
        </w:rPr>
      </w:pPr>
      <w:r w:rsidRPr="00046D61">
        <w:rPr>
          <w:rFonts w:ascii="Courier New" w:hAnsi="Courier New" w:cs="Courier New"/>
          <w:bCs/>
          <w:sz w:val="24"/>
          <w:szCs w:val="24"/>
        </w:rPr>
        <w:t>Расчет планового вознаграждения</w:t>
      </w:r>
    </w:p>
    <w:p w:rsidR="006073AB" w:rsidRPr="00046D61" w:rsidRDefault="006073AB" w:rsidP="006073AB">
      <w:pPr>
        <w:jc w:val="center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 xml:space="preserve">                                                          Таблица 5</w:t>
      </w:r>
    </w:p>
    <w:p w:rsidR="006073AB" w:rsidRDefault="006073AB" w:rsidP="006073AB">
      <w:pPr>
        <w:jc w:val="center"/>
      </w:pPr>
      <w:r>
        <w:fldChar w:fldCharType="begin"/>
      </w:r>
      <w:r>
        <w:instrText xml:space="preserve"> LINK Excel.Sheet.12 "Книга1" "Лист1!R1C1:R74C8" \a \f 4 \h  \* MERGEFORMAT </w:instrText>
      </w:r>
      <w:r>
        <w:fldChar w:fldCharType="separate"/>
      </w:r>
    </w:p>
    <w:tbl>
      <w:tblPr>
        <w:tblW w:w="10487" w:type="dxa"/>
        <w:jc w:val="center"/>
        <w:tblLook w:val="04A0" w:firstRow="1" w:lastRow="0" w:firstColumn="1" w:lastColumn="0" w:noHBand="0" w:noVBand="1"/>
      </w:tblPr>
      <w:tblGrid>
        <w:gridCol w:w="1310"/>
        <w:gridCol w:w="1687"/>
        <w:gridCol w:w="1310"/>
        <w:gridCol w:w="1310"/>
        <w:gridCol w:w="1310"/>
        <w:gridCol w:w="1310"/>
        <w:gridCol w:w="1145"/>
        <w:gridCol w:w="1105"/>
      </w:tblGrid>
      <w:tr w:rsidR="006073AB" w:rsidRPr="00FF7153" w:rsidTr="006073AB">
        <w:trPr>
          <w:trHeight w:val="20"/>
          <w:jc w:val="center"/>
        </w:trPr>
        <w:tc>
          <w:tcPr>
            <w:tcW w:w="1048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9B8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Информационно-техническая поддержка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Отчетный период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в стоимости услуг,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Стоимость доли KPI, (</w:t>
            </w:r>
            <w:proofErr w:type="spellStart"/>
            <w:r w:rsidRPr="00FF7153">
              <w:rPr>
                <w:color w:val="000000"/>
                <w:sz w:val="16"/>
                <w:szCs w:val="16"/>
              </w:rPr>
              <w:t>руб.без</w:t>
            </w:r>
            <w:proofErr w:type="spellEnd"/>
            <w:r w:rsidRPr="00FF7153">
              <w:rPr>
                <w:color w:val="000000"/>
                <w:sz w:val="16"/>
                <w:szCs w:val="16"/>
              </w:rPr>
              <w:t xml:space="preserve"> НДС)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Сумма, (руб. без НДС)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 НДС, (руб.)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Сумма с НДС, (руб.)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дек.16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2 285 350,00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2 285 350,00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411 363,00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2 696 713,00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205 681,50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1 348 356,50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1 142 675,00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205 681,50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1 348 356,50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4 570 700,00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4 570 700,00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822 726,00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5 393 426,00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янв.17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2 366 200,00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2 366 200,00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425 916,00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2 792 116,00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212 958,00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1 396 058,00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1 183 100,00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212 958,00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1 396 058,00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4 732 400,00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4 732 400,00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851 832,00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5 584 232,00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фев.17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2 195 400,00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2 195 400,00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395 172,00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2 590 572,00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197 586,00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1 295 286,00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1 097 700,00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197 586,00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1 295 286,00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4 390 800,00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4 390 800,00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790 344,00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5 181 144,00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мар.17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2 056 000,00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2 056 000,00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370 080,00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2 426 080,00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185 040,00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1 213 040,00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1 028 000,00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185 040,00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1 213 040,00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4 112 000,00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4 112 000,00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740 160,00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4 852 160,00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апр.17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1 976 000,00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1 976 000,00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355 680,00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2 331 680,00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177 840,00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1 165 840,00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988 000,00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177 840,00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1 165 840,00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3 952 000,00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3 952 000,00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711 360,00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4 663 360,00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май.17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2 317 450,00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2 317 450,00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417 141,00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2 734 591,00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208 570,50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1 367 295,50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1 158 725,00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208 570,50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1 367 295,50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4 634 900,00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4 634 900,00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834 282,00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5 469 182,00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июн.17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2 332 500,00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2 332 500,00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419 850,00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2 752 350,00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209 925,00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1 376 175,00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1 166 250,00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209 925,00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1 376 175,00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4 665 000,00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4 665 000,00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839 700,00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5 504 700,00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июл.17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2 338 750,00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2 338 750,00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420 975,00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2 759 725,00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210 487,50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1 379 862,50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1 169 375,00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210 487,50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1 379 862,50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4 677 500,00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4 677 500,00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841 950,00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5 519 450,00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авг.17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2 549 750,00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2 549 750,00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458 955,00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3 008 705,00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229 477,50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1 504 352,50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1 274 875,00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229 477,50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1 504 352,50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5 099 500,00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5 099 500,00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917 910,00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6 017 410,00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сен.17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2 849 050,00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2 849 050,00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512 829,00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3 361 879,00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256 414,50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1 680 939,50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1 424 525,00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256 414,50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1 680 939,50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5 698 100,00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5 698 100,00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1 025 658,00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6 723 758,00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окт.17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2 852 250,00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2 852 250,00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513 405,00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3 365 655,00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256 702,50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1 682 827,50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1 426 125,00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256 702,50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1 682 827,50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5 704 500,00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5 704 500,00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1 026 810,00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6 731 310,00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righ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ноя.17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обслуживания,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2 940 300,00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2 940 300,00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529 254,00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3 469 554,00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Процент вызовов, обслуженных в течение 30 секунд,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80%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264 627,00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1 734 777,00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Доля потерянных вызовов, 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10%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1 470 150,00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264 627,00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1 734 777,00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Количество заявок на изменение профиля сервисов, шт.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Фонд времени обучения новому функционалу, час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color w:val="000000"/>
                <w:sz w:val="16"/>
                <w:szCs w:val="16"/>
              </w:rPr>
            </w:pPr>
            <w:r w:rsidRPr="00FF715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073AB" w:rsidRPr="00FF7153" w:rsidTr="006073AB">
        <w:trPr>
          <w:trHeight w:val="20"/>
          <w:jc w:val="center"/>
        </w:trPr>
        <w:tc>
          <w:tcPr>
            <w:tcW w:w="13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5 880 600,00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5 880 600,00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1 058 508,00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6073AB" w:rsidRPr="00FF7153" w:rsidRDefault="006073AB" w:rsidP="006073AB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F7153">
              <w:rPr>
                <w:b/>
                <w:bCs/>
                <w:color w:val="000000"/>
                <w:sz w:val="16"/>
                <w:szCs w:val="16"/>
              </w:rPr>
              <w:t>6 939 108,00</w:t>
            </w:r>
          </w:p>
        </w:tc>
      </w:tr>
    </w:tbl>
    <w:p w:rsidR="00C82A28" w:rsidRPr="00046D61" w:rsidRDefault="006073AB" w:rsidP="00DB0232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fldChar w:fldCharType="end"/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6"/>
        <w:gridCol w:w="4820"/>
      </w:tblGrid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Заказчика:</w:t>
            </w: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D44DA" w:rsidP="00AD44DA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D44DA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</w:t>
            </w:r>
          </w:p>
          <w:p w:rsidR="00AF3E75" w:rsidRPr="00046D61" w:rsidRDefault="00AD44D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М.П.</w:t>
            </w:r>
            <w:r w:rsidR="00AF3E75" w:rsidRPr="00046D61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</w:p>
        </w:tc>
        <w:tc>
          <w:tcPr>
            <w:tcW w:w="4820" w:type="dxa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AF3E75" w:rsidRPr="00046D61" w:rsidRDefault="00AD44DA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М.П.</w:t>
            </w:r>
          </w:p>
        </w:tc>
      </w:tr>
    </w:tbl>
    <w:p w:rsidR="00DE488E" w:rsidRPr="00046D61" w:rsidRDefault="00DE488E" w:rsidP="007E484F"/>
    <w:p w:rsidR="00467DEF" w:rsidRPr="00A43D11" w:rsidRDefault="00DE488E" w:rsidP="00467DEF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br w:type="page"/>
      </w:r>
      <w:r w:rsidR="00467DEF" w:rsidRPr="00A43D11">
        <w:rPr>
          <w:rFonts w:ascii="Courier New" w:hAnsi="Courier New" w:cs="Courier New"/>
          <w:b/>
          <w:sz w:val="24"/>
          <w:szCs w:val="24"/>
        </w:rPr>
        <w:lastRenderedPageBreak/>
        <w:t>«Раздел 6. Регламент обеспечения информационной безопасности».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Регламент обеспечения информационной безопасности при взаимодействии ПАО «Башинформсвязь» с АО «МЦ НТТ» в рамках договора на информационно-справочное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A43D11" w:rsidRDefault="00467DEF" w:rsidP="00467DEF">
      <w:pPr>
        <w:jc w:val="right"/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467DEF">
      <w:pPr>
        <w:jc w:val="right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 «___»_______ 2016 г.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Общие положения.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1.1. Настоящий Регламент определяет порядок взаимодействия АО «МЦ НТТ» (далее по тексту Исполнитель) и ПАО «Башинформсвязь» (далее по тексту Заказчик) в рамках договора на информационно-справочное обслуживание, заключаемого с целью исполнения приказа №01/01/206-14 от 27.02.2014 «О проведении реформирования процессов дистанционного обслуживания в рамках реализации проекта «Ростелеком-Контакт-центр» (далее по тексту Договор). Регламент определяет порядок указанного взаимодействия по обеспечению режима коммерческой тайны, соблюдению конфиденциальности персональных данных и другой информации к которой установлен режим конфиденциальности Заказчиком и/или требованиями Федеральных законов. 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1.2. Общее руководство и принятие всех решений по вопросам обеспечения режима коммерческой тайны, конфиденциальности и информационной безопасности АО «МЦ НТТ» осуществляет руководитель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1.3. Организацию мероприятий по обеспечению режима коммерческой тайны, конфиденциальности и информационной безопасности Исполнителя осуществляет Директор по безопасности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1.4. Исполнитель должен разработать и соблюдать требования локальных нормативных документов по вопросам защиты коммерческой тайны, конфиденциальности и информационной безопасности.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1.5. Для выполнения технологических операций по обеспечению режима коммерческой тайны, конфиденциальности и информационной безопасности Исполнителя, из числа штатных работников Исполнителя назначаются ответственные за информационную безопасность, также допускается выполнение технологических операций по обеспечению безопасности на договорной основе сторонними организациями, согласованными с ПАО «Башинформсвязь».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1.6. Заказчик оставляет за собой право по контролю обеспечения режима коммерческой тайны, конфиденциальности и информационной безопасности Исполнителя, а также участие в проведении совместных проверок и расследований по признакам и фактам нарушения Исполнителем требований безопасности, закрепленных договором и приложениями к нему.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1.7. При работе с информационными ресурсами, работники Исполнителя обязаны выполнять требования Внутренних нормативных документов по информационной</w:t>
      </w:r>
    </w:p>
    <w:p w:rsidR="00467DEF" w:rsidRPr="00A43D11" w:rsidRDefault="00467DEF" w:rsidP="00931822">
      <w:pPr>
        <w:keepNext/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ind w:left="1066" w:hanging="357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Безопасность рабочих мест.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2.1. Для обеспечения своей деятельности Исполнитель обязан использовать только лицензионное и официально приобретенное программное обеспечение. Применение бесплатного или условно бесплатного программного обеспечения должно согласовываться с подразделением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2.2. Для доступа к информационным ресурсам Заказчика Исполнитель может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использовать программное обеспечение, предоставленное Заказчиком (Приложение 2). Использование иного программного обеспечения должно согласовываться с Заказчиком. Исполнитель не вправе вносить любые изменения в предоставляемое Заказчиком программное обеспечение.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2.3. Применяемое Исполнителем системное программное обеспечение должно своевременно обновляться с использованием автоматизированных средств обновлений. В случае конфликта версий системного программного обеспечения с программными компонентами информационных систем Заказчика или Исполнителя приоритет отдается работоспособности информационных систем. Устранение конфликта в работе ПО решается в рабочем порядке подразделениями Заказчика и Исполнителя, в том числе с привлечением производителя соответствующего ПО.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2.4. Запрещается хранение конфиденциальной информации Заказчика на неучтенных носителях информации, а также на жестких дисках рабочих станций Исполнителя, с которых осуществляется доступ к информационным ресурсам сторонних организаций и в сеть общего пользования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2.5.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доступом, в целях исключения доступа к неразрешенным объектам, а также использования неразрешенных протоколов, сервисов и служб. 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Доступ к информационным ресурсам.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0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Аутентификация пользователя Исполнителя при доступе к информационным ресурсам Заказчика должна осуществляться с использованием логина и пароля. Парольная политика должна соответствовать требованиям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Доступ к информационным ресурсам Заказчика должен осуществляться только по доверенным каналам связи, принадлежащим Заказчику, в противном случае должны применяться механизмы шифрования на сетевом уровне. При применении шифрования должны использоваться алгоритмы шифрования, принятые Заказчиком, ключи шифрования, выданные подразделением безопасности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8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к информационным ресурсам Заказчика предоставляется только штатным работникам Исполнителя (третьих лиц привлеченных Исполнителем для исполнения обязательств по договору) на основании заявки (Приложение </w:t>
      </w:r>
      <w:r w:rsidRPr="00A43D11">
        <w:rPr>
          <w:rFonts w:ascii="Courier New" w:hAnsi="Courier New" w:cs="Courier New"/>
          <w:sz w:val="24"/>
          <w:szCs w:val="24"/>
          <w:lang w:val="ru-RU"/>
        </w:rPr>
        <w:t>4</w:t>
      </w:r>
      <w:r w:rsidRPr="00A43D11">
        <w:rPr>
          <w:rFonts w:ascii="Courier New" w:hAnsi="Courier New" w:cs="Courier New"/>
          <w:sz w:val="24"/>
          <w:szCs w:val="24"/>
        </w:rPr>
        <w:t xml:space="preserve"> к данному Регламенту), оформленной Исполнителем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«Башинформсвязь»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 xml:space="preserve">» </w:t>
      </w:r>
      <w:r w:rsidRPr="00A43D11">
        <w:rPr>
          <w:rFonts w:ascii="Courier New" w:hAnsi="Courier New" w:cs="Courier New"/>
          <w:sz w:val="24"/>
          <w:szCs w:val="24"/>
        </w:rPr>
        <w:t xml:space="preserve">(Приложение 1 к данному Регламенту) и </w:t>
      </w:r>
      <w:r w:rsidRPr="00A43D11">
        <w:rPr>
          <w:rFonts w:ascii="Courier New" w:hAnsi="Courier New" w:cs="Courier New"/>
          <w:sz w:val="24"/>
          <w:szCs w:val="24"/>
          <w:lang w:val="ru-RU"/>
        </w:rPr>
        <w:t>«Матрицей</w:t>
      </w:r>
      <w:r w:rsidRPr="00A43D11">
        <w:rPr>
          <w:rFonts w:ascii="Courier New" w:hAnsi="Courier New" w:cs="Courier New"/>
          <w:sz w:val="24"/>
          <w:szCs w:val="24"/>
        </w:rPr>
        <w:t xml:space="preserve">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ролевых групп </w:t>
      </w:r>
      <w:r w:rsidRPr="00A43D11">
        <w:rPr>
          <w:rFonts w:ascii="Courier New" w:hAnsi="Courier New" w:cs="Courier New"/>
          <w:sz w:val="24"/>
          <w:szCs w:val="24"/>
        </w:rPr>
        <w:t xml:space="preserve">доступа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кандидатов и </w:t>
      </w:r>
      <w:r w:rsidRPr="00A43D11">
        <w:rPr>
          <w:rFonts w:ascii="Courier New" w:hAnsi="Courier New" w:cs="Courier New"/>
          <w:sz w:val="24"/>
          <w:szCs w:val="24"/>
        </w:rPr>
        <w:t xml:space="preserve">работников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АО</w:t>
      </w:r>
      <w:r w:rsidRPr="00A43D11">
        <w:rPr>
          <w:rFonts w:ascii="Courier New" w:hAnsi="Courier New" w:cs="Courier New"/>
          <w:sz w:val="24"/>
          <w:szCs w:val="24"/>
        </w:rPr>
        <w:t xml:space="preserve"> «</w:t>
      </w:r>
      <w:r w:rsidRPr="00A43D11">
        <w:rPr>
          <w:rFonts w:ascii="Courier New" w:hAnsi="Courier New" w:cs="Courier New"/>
          <w:sz w:val="24"/>
          <w:szCs w:val="24"/>
          <w:lang w:val="ru-RU"/>
        </w:rPr>
        <w:t>МЦ НТТ</w:t>
      </w:r>
      <w:r w:rsidRPr="00A43D11">
        <w:rPr>
          <w:rFonts w:ascii="Courier New" w:hAnsi="Courier New" w:cs="Courier New"/>
          <w:sz w:val="24"/>
          <w:szCs w:val="24"/>
        </w:rPr>
        <w:t xml:space="preserve">» к информационным ресурсам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ПАО </w:t>
      </w:r>
      <w:r w:rsidRPr="00A43D11">
        <w:rPr>
          <w:rFonts w:ascii="Courier New" w:hAnsi="Courier New" w:cs="Courier New"/>
          <w:color w:val="auto"/>
          <w:sz w:val="24"/>
          <w:szCs w:val="24"/>
        </w:rPr>
        <w:t>«Башинформсвязь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>»</w:t>
      </w:r>
      <w:r w:rsidRPr="00A43D11">
        <w:rPr>
          <w:rFonts w:ascii="Courier New" w:hAnsi="Courier New" w:cs="Courier New"/>
          <w:sz w:val="24"/>
          <w:szCs w:val="24"/>
        </w:rPr>
        <w:t xml:space="preserve"> (Приложение 3)</w:t>
      </w:r>
      <w:r w:rsidRPr="00A43D11">
        <w:rPr>
          <w:rFonts w:ascii="Courier New" w:hAnsi="Courier New" w:cs="Courier New"/>
          <w:sz w:val="24"/>
          <w:szCs w:val="24"/>
          <w:lang w:val="ru-RU"/>
        </w:rPr>
        <w:t>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4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кандидатам в работники АО «МЦ НТТ» </w:t>
      </w:r>
      <w:r w:rsidRPr="00A43D11">
        <w:rPr>
          <w:rFonts w:ascii="Courier New" w:hAnsi="Courier New" w:cs="Courier New"/>
          <w:sz w:val="24"/>
          <w:szCs w:val="24"/>
        </w:rPr>
        <w:t xml:space="preserve">к информационным ресурсам Заказчика предоставляется исключительно для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прохождения обучения</w:t>
      </w:r>
      <w:r w:rsidRPr="00A43D11">
        <w:rPr>
          <w:rFonts w:ascii="Courier New" w:hAnsi="Courier New" w:cs="Courier New"/>
          <w:sz w:val="24"/>
          <w:szCs w:val="24"/>
        </w:rPr>
        <w:t>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24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Доступ работникам Исполнителя к информационным ресурсам Заказчика предоставляется исключительно для выполнения обязательств, предусмотренных договором.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36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Доступ предоставляется минимально необходимый для выполнения работником своих должностных обязанностей. Пользователь может получить доступ </w:t>
      </w:r>
      <w:r w:rsidRPr="00A43D11">
        <w:rPr>
          <w:rFonts w:ascii="Courier New" w:hAnsi="Courier New" w:cs="Courier New"/>
          <w:sz w:val="24"/>
          <w:szCs w:val="24"/>
          <w:lang w:val="ru-RU"/>
        </w:rPr>
        <w:t>в соответствии с ролевой группой</w:t>
      </w:r>
      <w:r w:rsidRPr="00A43D11">
        <w:rPr>
          <w:rFonts w:ascii="Courier New" w:hAnsi="Courier New" w:cs="Courier New"/>
          <w:sz w:val="24"/>
          <w:szCs w:val="24"/>
        </w:rPr>
        <w:t>, только к информационным активам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 из матрицы</w:t>
      </w:r>
      <w:r w:rsidRPr="00A43D11">
        <w:rPr>
          <w:rFonts w:ascii="Courier New" w:hAnsi="Courier New" w:cs="Courier New"/>
          <w:sz w:val="24"/>
          <w:szCs w:val="24"/>
        </w:rPr>
        <w:t xml:space="preserve"> (Приложение </w:t>
      </w:r>
      <w:r w:rsidRPr="00A43D11">
        <w:rPr>
          <w:rFonts w:ascii="Courier New" w:hAnsi="Courier New" w:cs="Courier New"/>
          <w:sz w:val="24"/>
          <w:szCs w:val="24"/>
          <w:lang w:val="ru-RU"/>
        </w:rPr>
        <w:t>3</w:t>
      </w:r>
      <w:r w:rsidRPr="00A43D11">
        <w:rPr>
          <w:rFonts w:ascii="Courier New" w:hAnsi="Courier New" w:cs="Courier New"/>
          <w:sz w:val="24"/>
          <w:szCs w:val="24"/>
        </w:rPr>
        <w:t xml:space="preserve"> к данному Регламенту). Ответственность за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обоснованность запрашиваемого доступа возлагается на руководителя подразделения Исполнителя, запросившего доступ. Ответственность за соответствие предоставленного доступа и запрашиваемого возлагается на руководителя подразделения Заказчика, предоставившего доступ.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83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Централизованный учет пользователей информационных ресурсов Заказчика и его своевременная актуализация возлагаются на подразделение безопасности Исполнителя. Учет сотрудников Исполнителя, допущенных к конфиденциальной информации, а также проведение служебных расследований по фактам нарушений требований информационной безопасности возлагается на подразделение безопасности Исполнителя, с привлечением подразделения безопасности Заказчика.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428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Уволенные работники Исполнителя (третьих лиц, привлеченных Исполнителем) должны быть лишены допуска ко всем ресурсам (без исключения). Ответственность за своевременное формирование заявки на прекращение допуска несет Исполнитель. В целях своевременного лишения допуска к информационным ресурсам Заказчика, руководитель подразделения Исполнителя, оформивший допуск информирует ИТ-подразделение Заказчика не позднее 5 рабочих дней после подачи заявления об увольнении с указанием фактической даты прекращения допуска. В день увольнения руководитель подразделения Исполнителя оформляет заявку на прекращение доступа. Подразделение по работе с персоналом Исполнителя не реже 1 раза в квартал информирует подразделение безопасности Заказчика об уволенных работниках и работниках, переведенных на другие должности. Ответственность и сроки по предоставлению/прекращению доступа увольняющихся сотрудников определяются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</w:t>
      </w:r>
      <w:r w:rsidRPr="00A43D11">
        <w:rPr>
          <w:rFonts w:ascii="Courier New" w:hAnsi="Courier New" w:cs="Courier New"/>
          <w:color w:val="auto"/>
          <w:sz w:val="24"/>
          <w:szCs w:val="24"/>
          <w:lang w:val="ru-RU"/>
        </w:rPr>
        <w:t>».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316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Заказчик должен обеспечивать 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журналирование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логирование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>) доступа работников Исполнителя к информационным ресурсам Заказчика и при необходимости предоставлять эту информацию подразделению безопасности Исполнителя.</w:t>
      </w:r>
    </w:p>
    <w:p w:rsidR="00467DEF" w:rsidRPr="00A43D11" w:rsidRDefault="00467DEF" w:rsidP="00931822">
      <w:pPr>
        <w:pStyle w:val="24"/>
        <w:numPr>
          <w:ilvl w:val="0"/>
          <w:numId w:val="15"/>
        </w:numPr>
        <w:shd w:val="clear" w:color="auto" w:fill="auto"/>
        <w:tabs>
          <w:tab w:val="left" w:pos="1134"/>
        </w:tabs>
        <w:spacing w:before="0" w:after="283" w:line="274" w:lineRule="exact"/>
        <w:ind w:right="40" w:firstLine="709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Заказчик оставляет за собой право контролировать действия работников Исполнителя (третьих лиц, привлеченных Исполнителем)</w:t>
      </w:r>
      <w:r w:rsidRPr="00A43D11">
        <w:rPr>
          <w:rFonts w:ascii="Courier New" w:hAnsi="Courier New" w:cs="Courier New"/>
          <w:sz w:val="24"/>
          <w:szCs w:val="24"/>
          <w:lang w:val="ru-RU"/>
        </w:rPr>
        <w:t>, кандидатов в работники АО «МЦ НТТ»</w:t>
      </w:r>
      <w:r w:rsidRPr="00A43D11">
        <w:rPr>
          <w:rFonts w:ascii="Courier New" w:hAnsi="Courier New" w:cs="Courier New"/>
          <w:sz w:val="24"/>
          <w:szCs w:val="24"/>
        </w:rPr>
        <w:t xml:space="preserve"> при осуществлении доступа к информационным ресурсам Заказчика и приостанавливать доступ в случаях возникновения ситуаций, создающих угрозу информационной безопасности Заказчика, уведомив об этом Исполнителя. Доступ восстанавливается после устранения выявленной угрозы на основании заявки согласованной с подразделением безопасности Заказчика.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Реагирование на инциденты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222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должен информировать подразделение безопасности Заказчика обо всех случаях возникновения инцидентов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197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безопасности.</w:t>
      </w:r>
    </w:p>
    <w:p w:rsidR="00467DEF" w:rsidRPr="00A43D11" w:rsidRDefault="00467DEF" w:rsidP="00931822">
      <w:pPr>
        <w:pStyle w:val="24"/>
        <w:numPr>
          <w:ilvl w:val="2"/>
          <w:numId w:val="15"/>
        </w:numPr>
        <w:shd w:val="clear" w:color="auto" w:fill="auto"/>
        <w:tabs>
          <w:tab w:val="left" w:pos="1215"/>
        </w:tabs>
        <w:spacing w:before="0" w:after="0" w:line="274" w:lineRule="exact"/>
        <w:ind w:left="20" w:right="4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В случаях возникновения угроз информационной безопасности Заказчика со стороны сети, рабочих мест или пользователей Исполнителя (третьих лиц, привлеченных Исполнителем), а также претензий со стороны государственных контролирующих органов или фактов нарушений, приведших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к материальному ущербу, расследование осуществляет подразделение безопасности Заказчика совместно с подразделением безопасности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Применение средств защиты информации.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5.1.Установка средств защиты информации Исполнителем должна в обязательном порядке согласовываться с подразделением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5.2. Установка и ввод в эксплуатацию средств защиты информации должна осуществляться в соответствии с эксплуатационной и технической документацией.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5.3. Исполнитель должен проводить обучение лиц, использующих средства защиты информации, правилам работы с ними.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5.4.Учет применяемых средств защиты информации, эксплуатационной и технической документации и носителей конфиденциальной информации возлагается на ответственного работника Исполнителя.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5.5. Контроль за соблюдением условий использования средств защиты информации возлагается на подразделение безопасности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Доступ в сеть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6.1.Доступ в сеть общего пользования, Интернет с рабочих мест, с которых осуществляется доступ к информационным ресурсам Заказчика, должен осуществляться в соответствии с «Процедурой предоставления доступа кандидатам и работникам АО «МЦ НТТ» к корпоративным автоматизированным информационным системам ПАО «Башинформсвязь».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6.2. Доступ в сеть Интернет должен осуществляться только авторизованными пользователями через средства межсетевого экранирования, 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журналироваться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 xml:space="preserve"> автоматизированными средствами (</w:t>
      </w:r>
      <w:proofErr w:type="spellStart"/>
      <w:r w:rsidRPr="00A43D11">
        <w:rPr>
          <w:rFonts w:ascii="Courier New" w:hAnsi="Courier New" w:cs="Courier New"/>
          <w:sz w:val="24"/>
          <w:szCs w:val="24"/>
        </w:rPr>
        <w:t>Proxy</w:t>
      </w:r>
      <w:proofErr w:type="spellEnd"/>
      <w:r w:rsidRPr="00A43D11">
        <w:rPr>
          <w:rFonts w:ascii="Courier New" w:hAnsi="Courier New" w:cs="Courier New"/>
          <w:sz w:val="24"/>
          <w:szCs w:val="24"/>
        </w:rPr>
        <w:t>-сервер), контролироваться антивирусным программным обеспечением.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6.3. Контент-контроль доступа в сеть Интернет работниками Исполнителя осуществляет подразделение безопасности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6.4. Взаимодействие работников Исполнителя от имени Заказчика с внешними контрагентами должно осуществляться только с использованием корпоративной электронной почты Заказчика или специально организованных информационных систем.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6.5. Передача конфиденциальной информации через сеть Интернет запрещена.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6.6. Запрещается использование Интернета для своих личных целей: посещение развлекательных, игровых, музыкальных, порнографических, террористических сайтов.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6.7. Не допускается неуполномоченное представление личной точки зрения точкой зрения Заказчика или Исполнителя в сети Интернет.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6.8. Личные бюджеты пользователей онлайновых сервисов Интернет не должны использоваться с рабочих мест Исполнителя.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Антивирусная безопасность.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7.1. В целях непрерывного и комплексного обеспечения Исполнителя системой антивирусной безопасности, все рабочие места и серверы Исполнителя должны быть оснащены лицензионным антивирусным программным обеспечением. Поддержание работоспособности антивирусного программного обеспечения и актуальность антивирусных баз обеспечивает ИТ-подразделение Заказчика.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7.2. В случае если рабочее место, с которого осуществляется доступ к </w:t>
      </w:r>
      <w:r w:rsidRPr="00A43D11">
        <w:rPr>
          <w:rFonts w:ascii="Courier New" w:hAnsi="Courier New" w:cs="Courier New"/>
          <w:sz w:val="24"/>
          <w:szCs w:val="24"/>
        </w:rPr>
        <w:lastRenderedPageBreak/>
        <w:t>информационным ресурсам Заказчика, невозможно оснастить антивирусным программным обеспечением, по согласованию с подразделением безопасности Заказчика,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Информационное взаимодействие.</w:t>
      </w:r>
    </w:p>
    <w:p w:rsidR="00467DEF" w:rsidRPr="00A43D11" w:rsidRDefault="00467DEF" w:rsidP="00467DEF">
      <w:pPr>
        <w:pStyle w:val="24"/>
        <w:shd w:val="clear" w:color="auto" w:fill="auto"/>
        <w:spacing w:before="0" w:after="280" w:line="270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8.1. В целях обеспечения авторства, целостности и юридической значимости, электронный документооборот между Исполнителем и Заказчиком, содержащий конфиденциальную информацию, должен быть организован с использованием электронных цифровых подписей в соответствии с требованиями законодательства Российской Федерации.</w:t>
      </w: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Контроль состояния информационной безопасности.</w:t>
      </w:r>
    </w:p>
    <w:p w:rsidR="00467DEF" w:rsidRPr="00A43D11" w:rsidRDefault="00467DEF" w:rsidP="00467DEF">
      <w:pPr>
        <w:pStyle w:val="24"/>
        <w:shd w:val="clear" w:color="auto" w:fill="auto"/>
        <w:spacing w:before="0" w:after="0" w:line="281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9.1. 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Исполнителя должен осуществляться контроль состояния информационной безопасности Исполнителя.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338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Контроль состояния информационной безопасности в подразделениях Исполнителя осуществляют подразделения безопасности Исполнителя и Заказчика в соответствии с согласованными планами работ.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Плановым проверкам должны подвергаться все подразделения Исполнителя не реже 1 раза в 3 года.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97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Внезапные проверки проводятся подразделениями безопасности Исполнителя или Заказчика в соответствии с внутренними утвержденными планами работ.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76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По фактам инцидентов информационной безопасности в обязательном порядке проводится внеплановая проверка состояния информационной безопасности подразделением безопасности Исполнителя совместно с подразделением безопасности Заказчика с </w:t>
      </w:r>
      <w:r w:rsidRPr="00A43D11">
        <w:rPr>
          <w:rFonts w:ascii="Courier New" w:hAnsi="Courier New" w:cs="Courier New"/>
          <w:sz w:val="24"/>
          <w:szCs w:val="24"/>
          <w:lang w:val="ru-RU"/>
        </w:rPr>
        <w:t>целью</w:t>
      </w:r>
      <w:r w:rsidRPr="00A43D11">
        <w:rPr>
          <w:rFonts w:ascii="Courier New" w:hAnsi="Courier New" w:cs="Courier New"/>
          <w:sz w:val="24"/>
          <w:szCs w:val="24"/>
        </w:rPr>
        <w:t xml:space="preserve"> выявления причин, устранения нарушений и предупреждения подобных нарушений в дальнейшем.</w:t>
      </w:r>
    </w:p>
    <w:p w:rsidR="00467DEF" w:rsidRPr="00A43D11" w:rsidRDefault="00467DEF" w:rsidP="00931822">
      <w:pPr>
        <w:pStyle w:val="24"/>
        <w:numPr>
          <w:ilvl w:val="0"/>
          <w:numId w:val="16"/>
        </w:numPr>
        <w:shd w:val="clear" w:color="auto" w:fill="auto"/>
        <w:tabs>
          <w:tab w:val="left" w:pos="1190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Внеплановые проверки состояния информационной безопасности проводятся в обязательном порядке при реорганизации подразделений Исполнителя, изменения в технологии работы, состава программно-аппаратного обеспечения.</w:t>
      </w:r>
    </w:p>
    <w:p w:rsidR="00467DEF" w:rsidRPr="00A43D11" w:rsidRDefault="00467DEF" w:rsidP="00467DEF">
      <w:pPr>
        <w:pStyle w:val="24"/>
        <w:shd w:val="clear" w:color="auto" w:fill="auto"/>
        <w:tabs>
          <w:tab w:val="left" w:pos="1190"/>
        </w:tabs>
        <w:spacing w:before="0" w:after="0" w:line="274" w:lineRule="exact"/>
        <w:ind w:left="740" w:right="20" w:firstLine="0"/>
        <w:jc w:val="both"/>
        <w:rPr>
          <w:rFonts w:ascii="Courier New" w:hAnsi="Courier New" w:cs="Courier New"/>
          <w:sz w:val="24"/>
          <w:szCs w:val="24"/>
        </w:rPr>
      </w:pP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del w:id="3" w:author="Попова Ольга Вениаминовна" w:date="2016-12-05T16:43:00Z">
        <w:r w:rsidRPr="00A43D11" w:rsidDel="00B127DB">
          <w:rPr>
            <w:rFonts w:ascii="Courier New" w:hAnsi="Courier New" w:cs="Courier New"/>
            <w:b/>
            <w:sz w:val="24"/>
            <w:szCs w:val="24"/>
          </w:rPr>
          <w:delText xml:space="preserve">Обучение </w:delText>
        </w:r>
      </w:del>
      <w:ins w:id="4" w:author="Попова Ольга Вениаминовна" w:date="2016-12-05T16:55:00Z">
        <w:r w:rsidR="00C24698">
          <w:rPr>
            <w:rFonts w:ascii="Courier New" w:hAnsi="Courier New" w:cs="Courier New"/>
            <w:b/>
            <w:sz w:val="24"/>
            <w:szCs w:val="24"/>
          </w:rPr>
          <w:t>Ознакомление</w:t>
        </w:r>
      </w:ins>
      <w:ins w:id="5" w:author="Попова Ольга Вениаминовна" w:date="2016-12-05T16:43:00Z">
        <w:r w:rsidR="00B127DB">
          <w:rPr>
            <w:rFonts w:ascii="Courier New" w:hAnsi="Courier New" w:cs="Courier New"/>
            <w:b/>
            <w:sz w:val="24"/>
            <w:szCs w:val="24"/>
          </w:rPr>
          <w:t xml:space="preserve"> </w:t>
        </w:r>
      </w:ins>
      <w:r w:rsidRPr="00A43D11">
        <w:rPr>
          <w:rFonts w:ascii="Courier New" w:hAnsi="Courier New" w:cs="Courier New"/>
          <w:b/>
          <w:sz w:val="24"/>
          <w:szCs w:val="24"/>
        </w:rPr>
        <w:t>персонала</w:t>
      </w:r>
      <w:ins w:id="6" w:author="Попова Ольга Вениаминовна" w:date="2016-12-05T16:43:00Z">
        <w:r w:rsidR="00B127DB">
          <w:rPr>
            <w:rFonts w:ascii="Courier New" w:hAnsi="Courier New" w:cs="Courier New"/>
            <w:b/>
            <w:sz w:val="24"/>
            <w:szCs w:val="24"/>
          </w:rPr>
          <w:t xml:space="preserve"> с нормативными документами</w:t>
        </w:r>
      </w:ins>
      <w:r w:rsidRPr="00A43D11">
        <w:rPr>
          <w:rFonts w:ascii="Courier New" w:hAnsi="Courier New" w:cs="Courier New"/>
          <w:b/>
          <w:sz w:val="24"/>
          <w:szCs w:val="24"/>
        </w:rPr>
        <w:t>.</w:t>
      </w:r>
    </w:p>
    <w:p w:rsidR="00467DEF" w:rsidRPr="00A43D11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134"/>
        </w:tabs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Исполнитель (</w:t>
      </w:r>
      <w:r w:rsidRPr="00A43D11">
        <w:rPr>
          <w:rFonts w:ascii="Courier New" w:hAnsi="Courier New" w:cs="Courier New"/>
          <w:sz w:val="24"/>
          <w:szCs w:val="24"/>
          <w:lang w:val="ru-RU"/>
        </w:rPr>
        <w:t>должностное лицо Исполнителя ответственное за обучение персонала</w:t>
      </w:r>
      <w:r w:rsidRPr="00A43D11">
        <w:rPr>
          <w:rFonts w:ascii="Courier New" w:hAnsi="Courier New" w:cs="Courier New"/>
          <w:sz w:val="24"/>
          <w:szCs w:val="24"/>
        </w:rPr>
        <w:t>)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 </w:t>
      </w:r>
      <w:r w:rsidRPr="00A43D11">
        <w:rPr>
          <w:rFonts w:ascii="Courier New" w:hAnsi="Courier New" w:cs="Courier New"/>
          <w:sz w:val="24"/>
          <w:szCs w:val="24"/>
        </w:rPr>
        <w:t>должен</w:t>
      </w:r>
      <w:r w:rsidRPr="00A43D11">
        <w:rPr>
          <w:rFonts w:ascii="Courier New" w:hAnsi="Courier New" w:cs="Courier New"/>
          <w:sz w:val="24"/>
          <w:szCs w:val="24"/>
          <w:lang w:val="ru-RU"/>
        </w:rPr>
        <w:t xml:space="preserve">, при проведении обучения, всех кандидатов в работники АО «МЦ НТТ» </w:t>
      </w:r>
      <w:r w:rsidRPr="00A43D11">
        <w:rPr>
          <w:rFonts w:ascii="Courier New" w:hAnsi="Courier New" w:cs="Courier New"/>
          <w:sz w:val="24"/>
          <w:szCs w:val="24"/>
        </w:rPr>
        <w:t>знакомить под роспись с нормативными документами по вопросам информационной безопасности</w:t>
      </w:r>
      <w:r w:rsidRPr="00A43D11">
        <w:rPr>
          <w:rFonts w:ascii="Courier New" w:hAnsi="Courier New" w:cs="Courier New"/>
          <w:sz w:val="24"/>
          <w:szCs w:val="24"/>
          <w:lang w:val="ru-RU"/>
        </w:rPr>
        <w:t>.</w:t>
      </w:r>
    </w:p>
    <w:p w:rsidR="00467DEF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345"/>
        </w:tabs>
        <w:spacing w:before="0" w:after="0" w:line="274" w:lineRule="exact"/>
        <w:ind w:left="20" w:right="20" w:firstLine="720"/>
        <w:jc w:val="both"/>
        <w:rPr>
          <w:ins w:id="7" w:author="Попова Ольга Вениаминовна" w:date="2016-12-05T16:44:00Z"/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Исполнитель (иное лицо, привлеченное Исполнителем) должен всех вновь принимаемых работников знакомить под роспись с нормативными документами по вопросам информационной безопасности. </w:t>
      </w:r>
      <w:del w:id="8" w:author="Попова Ольга Вениаминовна" w:date="2016-12-05T16:42:00Z">
        <w:r w:rsidRPr="00A43D11" w:rsidDel="00B127DB">
          <w:rPr>
            <w:rFonts w:ascii="Courier New" w:hAnsi="Courier New" w:cs="Courier New"/>
            <w:sz w:val="24"/>
            <w:szCs w:val="24"/>
          </w:rPr>
          <w:delText xml:space="preserve">Проводить регулярное обучение работников по вопросам информационной безопасности при предоставлении доступа к информационным ресурсам Заказчика. </w:delText>
        </w:r>
      </w:del>
      <w:r w:rsidRPr="00A43D11">
        <w:rPr>
          <w:rFonts w:ascii="Courier New" w:hAnsi="Courier New" w:cs="Courier New"/>
          <w:sz w:val="24"/>
          <w:szCs w:val="24"/>
        </w:rPr>
        <w:t>Доводить до работников новые нормативные документы под роспись.</w:t>
      </w:r>
    </w:p>
    <w:p w:rsidR="00B127DB" w:rsidRPr="00A43D11" w:rsidRDefault="00B127DB">
      <w:pPr>
        <w:pStyle w:val="24"/>
        <w:shd w:val="clear" w:color="auto" w:fill="auto"/>
        <w:tabs>
          <w:tab w:val="left" w:pos="1345"/>
        </w:tabs>
        <w:spacing w:before="0" w:after="0" w:line="274" w:lineRule="exact"/>
        <w:ind w:right="20" w:firstLine="0"/>
        <w:jc w:val="both"/>
        <w:rPr>
          <w:rFonts w:ascii="Courier New" w:hAnsi="Courier New" w:cs="Courier New"/>
          <w:sz w:val="24"/>
          <w:szCs w:val="24"/>
        </w:rPr>
        <w:pPrChange w:id="9" w:author="Попова Ольга Вениаминовна" w:date="2016-12-05T16:44:00Z">
          <w:pPr>
            <w:pStyle w:val="24"/>
            <w:numPr>
              <w:ilvl w:val="2"/>
              <w:numId w:val="16"/>
            </w:numPr>
            <w:shd w:val="clear" w:color="auto" w:fill="auto"/>
            <w:tabs>
              <w:tab w:val="left" w:pos="1345"/>
            </w:tabs>
            <w:spacing w:before="0" w:after="0" w:line="274" w:lineRule="exact"/>
            <w:ind w:left="20" w:right="20" w:firstLine="720"/>
            <w:jc w:val="both"/>
          </w:pPr>
        </w:pPrChange>
      </w:pPr>
    </w:p>
    <w:p w:rsidR="00467DEF" w:rsidRPr="00A43D11" w:rsidDel="00B127DB" w:rsidRDefault="00467DEF" w:rsidP="00931822">
      <w:pPr>
        <w:pStyle w:val="24"/>
        <w:numPr>
          <w:ilvl w:val="2"/>
          <w:numId w:val="16"/>
        </w:numPr>
        <w:shd w:val="clear" w:color="auto" w:fill="auto"/>
        <w:spacing w:before="0" w:after="0" w:line="274" w:lineRule="exact"/>
        <w:ind w:left="20" w:right="20" w:firstLine="720"/>
        <w:jc w:val="both"/>
        <w:rPr>
          <w:del w:id="10" w:author="Попова Ольга Вениаминовна" w:date="2016-12-05T16:43:00Z"/>
          <w:rFonts w:ascii="Courier New" w:hAnsi="Courier New" w:cs="Courier New"/>
          <w:sz w:val="24"/>
          <w:szCs w:val="24"/>
        </w:rPr>
      </w:pPr>
      <w:del w:id="11" w:author="Попова Ольга Вениаминовна" w:date="2016-12-05T16:43:00Z">
        <w:r w:rsidRPr="00A43D11" w:rsidDel="00B127DB">
          <w:rPr>
            <w:rFonts w:ascii="Courier New" w:hAnsi="Courier New" w:cs="Courier New"/>
            <w:sz w:val="24"/>
            <w:szCs w:val="24"/>
          </w:rPr>
          <w:delText>Не реже 1 раза в год проводить плановый Инструктаж по вопросам информационной безопасности.</w:delText>
        </w:r>
      </w:del>
    </w:p>
    <w:p w:rsidR="00467DEF" w:rsidRPr="00A43D11" w:rsidDel="00B127DB" w:rsidRDefault="00467DEF" w:rsidP="00931822">
      <w:pPr>
        <w:pStyle w:val="24"/>
        <w:numPr>
          <w:ilvl w:val="2"/>
          <w:numId w:val="16"/>
        </w:numPr>
        <w:shd w:val="clear" w:color="auto" w:fill="auto"/>
        <w:tabs>
          <w:tab w:val="left" w:pos="1525"/>
        </w:tabs>
        <w:spacing w:before="0" w:after="283" w:line="274" w:lineRule="exact"/>
        <w:ind w:left="20" w:right="20" w:firstLine="720"/>
        <w:jc w:val="both"/>
        <w:rPr>
          <w:del w:id="12" w:author="Попова Ольга Вениаминовна" w:date="2016-12-05T16:43:00Z"/>
          <w:rFonts w:ascii="Courier New" w:hAnsi="Courier New" w:cs="Courier New"/>
          <w:sz w:val="24"/>
          <w:szCs w:val="24"/>
        </w:rPr>
      </w:pPr>
      <w:del w:id="13" w:author="Попова Ольга Вениаминовна" w:date="2016-12-05T16:43:00Z">
        <w:r w:rsidRPr="00A43D11" w:rsidDel="00B127DB">
          <w:rPr>
            <w:rFonts w:ascii="Courier New" w:hAnsi="Courier New" w:cs="Courier New"/>
            <w:sz w:val="24"/>
            <w:szCs w:val="24"/>
          </w:rPr>
          <w:lastRenderedPageBreak/>
          <w:delText>Заказчик обязуется проводить обучение работников Исполнителя ответственных за информационную безопасность не реже 1 раза в год. При смене сотрудника Исполнителя, ответственного за информационную безопасность Заказчик обязуется провести внеплановое обучение по факту его назначения на должность.</w:delText>
        </w:r>
      </w:del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Ответственность.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 xml:space="preserve">11.1. За действия работников Исполнителя (иных лиц, привлеченных Исполнителем), нарушивших действующие требования по информационной безопасности, и руководителей подразделений, не обеспечившие </w:t>
      </w:r>
      <w:proofErr w:type="gramStart"/>
      <w:r w:rsidRPr="00A43D11">
        <w:rPr>
          <w:rFonts w:ascii="Courier New" w:hAnsi="Courier New" w:cs="Courier New"/>
          <w:sz w:val="24"/>
          <w:szCs w:val="24"/>
        </w:rPr>
        <w:t>их выполнение</w:t>
      </w:r>
      <w:proofErr w:type="gramEnd"/>
      <w:r w:rsidRPr="00A43D11">
        <w:rPr>
          <w:rFonts w:ascii="Courier New" w:hAnsi="Courier New" w:cs="Courier New"/>
          <w:sz w:val="24"/>
          <w:szCs w:val="24"/>
        </w:rPr>
        <w:t xml:space="preserve"> несет Исполнитель.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11.2. При подозрении на мошенничество или иные преступления, а также в случаях нанесения материального ущерба Заказчику, явившиеся следствием нарушения информационной безопасности, материалы предаются в правоохранительные органы.</w:t>
      </w:r>
    </w:p>
    <w:p w:rsidR="00467DEF" w:rsidRPr="00A43D11" w:rsidRDefault="00467DEF" w:rsidP="00467DEF">
      <w:pPr>
        <w:ind w:left="1069"/>
        <w:rPr>
          <w:rFonts w:ascii="Courier New" w:hAnsi="Courier New" w:cs="Courier New"/>
          <w:b/>
          <w:sz w:val="24"/>
          <w:szCs w:val="24"/>
        </w:rPr>
      </w:pPr>
    </w:p>
    <w:p w:rsidR="00467DEF" w:rsidRPr="00A43D11" w:rsidRDefault="00467DEF" w:rsidP="00931822">
      <w:pPr>
        <w:widowControl/>
        <w:numPr>
          <w:ilvl w:val="0"/>
          <w:numId w:val="14"/>
        </w:numPr>
        <w:shd w:val="clear" w:color="auto" w:fill="FFFFFF"/>
        <w:tabs>
          <w:tab w:val="left" w:pos="1608"/>
        </w:tabs>
        <w:autoSpaceDE/>
        <w:autoSpaceDN/>
        <w:adjustRightInd/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  <w:r w:rsidRPr="00A43D11">
        <w:rPr>
          <w:rFonts w:ascii="Courier New" w:hAnsi="Courier New" w:cs="Courier New"/>
          <w:b/>
          <w:sz w:val="24"/>
          <w:szCs w:val="24"/>
        </w:rPr>
        <w:t>Заключительные и переходные положения.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12.1. Указанные в приложении №№1,2,3 и №4 изменения вступают в силу со дня подписания сторонами новой редакции Регламента взаимодействия между АО «МЦ НТТ» и ПАО «Башинформсвязь» по обеспечению информационной безопасности и соблюдению требований ФЗ-152 «О персональных данных».</w:t>
      </w: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A43D11">
        <w:rPr>
          <w:rFonts w:ascii="Courier New" w:hAnsi="Courier New" w:cs="Courier New"/>
          <w:sz w:val="24"/>
          <w:szCs w:val="24"/>
        </w:rPr>
        <w:t>12.2. Внесение изменений в настоящий Регламент осуществляется на основании письменных предложений, согласованных всеми сторонами.</w:t>
      </w: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98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7"/>
        <w:gridCol w:w="4530"/>
        <w:gridCol w:w="607"/>
        <w:gridCol w:w="3517"/>
        <w:gridCol w:w="607"/>
      </w:tblGrid>
      <w:tr w:rsidR="00467DEF" w:rsidRPr="00046D61" w:rsidTr="00B127DB">
        <w:trPr>
          <w:gridAfter w:val="1"/>
          <w:wAfter w:w="607" w:type="dxa"/>
          <w:cantSplit/>
          <w:trHeight w:val="785"/>
        </w:trPr>
        <w:tc>
          <w:tcPr>
            <w:tcW w:w="5137" w:type="dxa"/>
            <w:gridSpan w:val="2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от </w:t>
            </w:r>
            <w:r w:rsidR="009C687E">
              <w:rPr>
                <w:rFonts w:ascii="Courier New" w:hAnsi="Courier New" w:cs="Courier New"/>
                <w:sz w:val="24"/>
                <w:szCs w:val="24"/>
              </w:rPr>
              <w:t>Заказчика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124" w:type="dxa"/>
            <w:gridSpan w:val="2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от </w:t>
            </w:r>
            <w:r w:rsidR="00CD7F53">
              <w:rPr>
                <w:rFonts w:ascii="Courier New" w:hAnsi="Courier New" w:cs="Courier New"/>
                <w:sz w:val="24"/>
                <w:szCs w:val="24"/>
              </w:rPr>
              <w:t>Исполнителя</w:t>
            </w:r>
            <w:r w:rsidRPr="00046D61">
              <w:rPr>
                <w:rFonts w:ascii="Courier New" w:hAnsi="Courier New" w:cs="Courier New"/>
                <w:sz w:val="24"/>
                <w:szCs w:val="24"/>
              </w:rPr>
              <w:t>: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</w:tc>
      </w:tr>
      <w:tr w:rsidR="00467DEF" w:rsidRPr="00046D61" w:rsidTr="00B127DB">
        <w:trPr>
          <w:gridBefore w:val="1"/>
          <w:wBefore w:w="607" w:type="dxa"/>
          <w:cantSplit/>
          <w:trHeight w:val="785"/>
        </w:trPr>
        <w:tc>
          <w:tcPr>
            <w:tcW w:w="5137" w:type="dxa"/>
            <w:gridSpan w:val="2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124" w:type="dxa"/>
            <w:gridSpan w:val="2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pStyle w:val="24"/>
        <w:shd w:val="clear" w:color="auto" w:fill="auto"/>
        <w:tabs>
          <w:tab w:val="left" w:pos="1215"/>
          <w:tab w:val="left" w:pos="4272"/>
        </w:tabs>
        <w:spacing w:before="0" w:after="0" w:line="274" w:lineRule="exact"/>
        <w:ind w:left="740" w:right="40" w:firstLine="0"/>
        <w:jc w:val="both"/>
        <w:rPr>
          <w:rFonts w:ascii="Courier New" w:hAnsi="Courier New" w:cs="Courier New"/>
          <w:sz w:val="24"/>
          <w:szCs w:val="24"/>
          <w:lang w:val="ru-RU"/>
        </w:rPr>
      </w:pPr>
    </w:p>
    <w:p w:rsidR="00467DEF" w:rsidRPr="00A43D1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>
        <w:br w:type="page"/>
      </w: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1</w:t>
      </w:r>
    </w:p>
    <w:p w:rsidR="00467DEF" w:rsidRPr="002E1D9F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К Регламенту обеспечения информационной безопасности при взаимодействии ПАО «Башинформсвязь» с АО «МЦ НТТ» в рамках договора на информационно-справочное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Процедура предоставления доступа кандидатам и работникам АО «МЦ НТТ» к корпоративным автоматизированным информационным системам (КАИС)</w:t>
      </w:r>
    </w:p>
    <w:p w:rsidR="00467DEF" w:rsidRPr="002E1D9F" w:rsidRDefault="00467DEF" w:rsidP="00467DEF">
      <w:pPr>
        <w:spacing w:line="288" w:lineRule="auto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ПАО «Башинформсвязь»</w:t>
      </w:r>
    </w:p>
    <w:p w:rsidR="00467DEF" w:rsidRPr="002E1D9F" w:rsidRDefault="00467DEF" w:rsidP="00467DEF">
      <w:pPr>
        <w:pStyle w:val="Heading220"/>
        <w:keepNext/>
        <w:keepLines/>
        <w:shd w:val="clear" w:color="auto" w:fill="auto"/>
        <w:spacing w:before="0" w:after="211" w:line="230" w:lineRule="exact"/>
        <w:ind w:left="20"/>
        <w:rPr>
          <w:rFonts w:ascii="Courier New" w:hAnsi="Courier New" w:cs="Courier New"/>
          <w:sz w:val="24"/>
          <w:szCs w:val="24"/>
        </w:rPr>
      </w:pPr>
      <w:bookmarkStart w:id="14" w:name="bookmark2"/>
      <w:r w:rsidRPr="002E1D9F">
        <w:rPr>
          <w:rFonts w:ascii="Courier New" w:hAnsi="Courier New" w:cs="Courier New"/>
          <w:b/>
          <w:sz w:val="24"/>
          <w:szCs w:val="24"/>
        </w:rPr>
        <w:t>1</w:t>
      </w:r>
      <w:r w:rsidRPr="002E1D9F">
        <w:rPr>
          <w:rFonts w:ascii="Courier New" w:hAnsi="Courier New" w:cs="Courier New"/>
          <w:sz w:val="24"/>
          <w:szCs w:val="24"/>
        </w:rPr>
        <w:t xml:space="preserve">. </w:t>
      </w:r>
      <w:r w:rsidRPr="002E1D9F">
        <w:rPr>
          <w:rFonts w:ascii="Courier New" w:hAnsi="Courier New" w:cs="Courier New"/>
          <w:b/>
          <w:bCs/>
          <w:sz w:val="24"/>
          <w:szCs w:val="24"/>
        </w:rPr>
        <w:t>Предоставление доступа к ИА</w:t>
      </w:r>
      <w:bookmarkEnd w:id="14"/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Для проведения первичного обучения кандидатов в работники АО «МЦ НТТ», предоставляется доступ к информационным системам, путем формирования ограниченных учетных записей в КАИС для каждого должностного лица Исполнителя ответственного за обучение персонала в соответствии с Матрицей ролевых групп доступа кандидатам и работникам АО «МЦ НТТ» к информационным ресурсам ПАО «Башинформсвязь» (Приложение 3). Указанное лицо в процессе обучения использует только эту ограниченную учетную запись, для всей группы обучения и производит периодическое (ежедневное/еженедельное) изменение пароля доступа учетной записи в </w:t>
      </w:r>
      <w:r w:rsidRPr="002E1D9F">
        <w:rPr>
          <w:rFonts w:ascii="Courier New" w:hAnsi="Courier New" w:cs="Courier New"/>
          <w:sz w:val="24"/>
          <w:szCs w:val="24"/>
          <w:lang w:val="en-US"/>
        </w:rPr>
        <w:t>Active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Directory</w:t>
      </w:r>
      <w:r w:rsidRPr="002E1D9F">
        <w:rPr>
          <w:rFonts w:ascii="Courier New" w:hAnsi="Courier New" w:cs="Courier New"/>
          <w:sz w:val="24"/>
          <w:szCs w:val="24"/>
        </w:rPr>
        <w:t>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После факта официального приема на работу сотрудника АО «МЦ НТТ» руководитель территориального подразделения АО «МЦ НТТ» в Республике Башкортостан (далее - руководитель подразделения АО «МЦ НТТ»), инициирует процедуру предоставления прав доступа Пользователю. Пользователь может получить доступ только к информационным активам, список которых утвержден (Приложение 3). Первичный доступ работника к информационным активам определяется в зависимости от типовой ролевой группы работника (обучение, оператор, супервизор), прописанной в Приложении 3, и может расширяться/сокращаться доступом к отдельным информационным активам на основании Заявки (Приложение 4).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firstLine="8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Для предоставления доступа к ИА руководитель подразделения выполняет следующие действия: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13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определяет, какой ролевой группе соответствуют функциональные обязанности вновь принятого работника АО «МЦ НТТ» и какие отдельные КАИС (не включенные в ролевую группу) необходимы для их исполнения (Приложение 3);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28"/>
        </w:tabs>
        <w:spacing w:before="0" w:after="0" w:line="274" w:lineRule="exact"/>
        <w:ind w:left="900" w:right="20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в электронном виде (с помощью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) заполняет Заявку установленного образца (Приложение 4), с указанием полного ФИО вновь принятого работника, должности и табельного номера, выбранной ролевой группе и при необходимости указанием отдельных КАИС (не включенным в ролевую группу);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размещает Заявку, в электронном виде, в СЭД ПАО «Башинформсвязь», как Информационно-справочный документ без прикрепления сканированного подлинника, со следующими реквизитами: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Адресаты</w:t>
      </w:r>
      <w:r w:rsidRPr="002E1D9F">
        <w:rPr>
          <w:rFonts w:ascii="Courier New" w:hAnsi="Courier New" w:cs="Courier New"/>
          <w:sz w:val="24"/>
          <w:szCs w:val="24"/>
        </w:rPr>
        <w:t>: все менеджеры ИА, в соответствии с выбранной ролевой группой доступа (согласно Приложению 3);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35"/>
        </w:tabs>
        <w:spacing w:after="0" w:line="274" w:lineRule="exact"/>
        <w:ind w:left="1560" w:right="20"/>
        <w:jc w:val="both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 закладке «Согласование и подписание»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lastRenderedPageBreak/>
        <w:t xml:space="preserve">Лист согласования: </w:t>
      </w:r>
    </w:p>
    <w:p w:rsidR="00467DEF" w:rsidRPr="002E1D9F" w:rsidRDefault="00467DEF" w:rsidP="00931822">
      <w:pPr>
        <w:pStyle w:val="15"/>
        <w:numPr>
          <w:ilvl w:val="0"/>
          <w:numId w:val="23"/>
        </w:numPr>
        <w:shd w:val="clear" w:color="auto" w:fill="auto"/>
        <w:tabs>
          <w:tab w:val="left" w:pos="1560"/>
        </w:tabs>
        <w:spacing w:before="0" w:after="0" w:line="274" w:lineRule="exact"/>
        <w:ind w:left="1276" w:right="20" w:hanging="142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Службы безопасности АО «МЦ НТТ», срок согласования 1 рабочий день с момента поступления заявки;</w:t>
      </w:r>
    </w:p>
    <w:p w:rsidR="00467DEF" w:rsidRPr="002E1D9F" w:rsidRDefault="00467DEF" w:rsidP="00931822">
      <w:pPr>
        <w:pStyle w:val="15"/>
        <w:numPr>
          <w:ilvl w:val="0"/>
          <w:numId w:val="23"/>
        </w:numPr>
        <w:shd w:val="clear" w:color="auto" w:fill="auto"/>
        <w:tabs>
          <w:tab w:val="left" w:pos="1560"/>
        </w:tabs>
        <w:spacing w:before="0" w:after="0" w:line="274" w:lineRule="exact"/>
        <w:ind w:left="1418" w:right="20" w:hanging="284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Управления безопасности ПАО «Башинформсвязь», контролирует соблюдение требований настоящего Регламента по информационной безопасности в процессе предоставления прав доступа, срок согласования 1 рабочий день с момента поступления заявки.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56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Лист подписания: руководитель подразделения АО «МЦ НТТ»;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before="0" w:after="0" w:line="274" w:lineRule="exact"/>
        <w:ind w:left="1560" w:right="2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Вложение:</w:t>
      </w:r>
      <w:r w:rsidRPr="002E1D9F">
        <w:rPr>
          <w:rFonts w:ascii="Courier New" w:hAnsi="Courier New" w:cs="Courier New"/>
          <w:sz w:val="24"/>
          <w:szCs w:val="24"/>
        </w:rPr>
        <w:t xml:space="preserve"> Заявка на предоставление, изменение, прекращение доступа пользователя к ИА в виде документа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35"/>
        </w:tabs>
        <w:spacing w:before="0" w:after="0" w:line="274" w:lineRule="exact"/>
        <w:ind w:left="1134" w:right="20" w:firstLine="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3)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</w:rPr>
        <w:t>владелец ИА, произведя анализ заявки, определяет мероприятия, необходимые для предоставления доступа к ИА в зоне своей ответственности и создает поручения для ее выполнения. Выполнение Заявки с настройкой рабочего места, возможно непосредственно с выездом к Пользователю или дистанционно;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Порядок выполнения обращений Пользователей осуществляют аналогично с «Процедурой организации технической поддержки ИТ ресурсов внутренним пользователям в ПАО «Башинформсвязь»»;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Требования к парольной защите учетных записей ИА определяются в соответствии с «Положением по использованию паролей</w:t>
      </w:r>
      <w:r w:rsidRPr="002E1D9F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</w:rPr>
        <w:t>ПАО «Башинформсвязь»»;</w:t>
      </w:r>
    </w:p>
    <w:p w:rsidR="00467DEF" w:rsidRPr="002E1D9F" w:rsidRDefault="00467DEF" w:rsidP="00931822">
      <w:pPr>
        <w:pStyle w:val="15"/>
        <w:numPr>
          <w:ilvl w:val="0"/>
          <w:numId w:val="17"/>
        </w:numPr>
        <w:shd w:val="clear" w:color="auto" w:fill="auto"/>
        <w:tabs>
          <w:tab w:val="left" w:pos="1535"/>
        </w:tabs>
        <w:spacing w:before="0" w:after="0" w:line="274" w:lineRule="exact"/>
        <w:ind w:left="900" w:right="20" w:hanging="36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Срок исполнения заявки: два рабочих дня.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20" w:right="20" w:firstLine="820"/>
        <w:jc w:val="both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pStyle w:val="Bodytext60"/>
        <w:shd w:val="clear" w:color="auto" w:fill="auto"/>
        <w:ind w:left="20"/>
        <w:rPr>
          <w:rFonts w:ascii="Courier New" w:hAnsi="Courier New" w:cs="Courier New"/>
          <w:b/>
          <w:bCs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 xml:space="preserve">2. </w:t>
      </w:r>
      <w:r w:rsidRPr="002E1D9F">
        <w:rPr>
          <w:rFonts w:ascii="Courier New" w:hAnsi="Courier New" w:cs="Courier New"/>
          <w:b/>
          <w:bCs/>
          <w:sz w:val="24"/>
          <w:szCs w:val="24"/>
        </w:rPr>
        <w:t>Прекращение/изменение прав доступа к ИА</w:t>
      </w:r>
    </w:p>
    <w:p w:rsidR="00467DEF" w:rsidRPr="002E1D9F" w:rsidRDefault="00467DEF" w:rsidP="00467DEF">
      <w:pPr>
        <w:pStyle w:val="Bodytext60"/>
        <w:shd w:val="clear" w:color="auto" w:fill="auto"/>
        <w:ind w:left="20"/>
        <w:rPr>
          <w:rFonts w:ascii="Courier New" w:hAnsi="Courier New" w:cs="Courier New"/>
          <w:b/>
          <w:sz w:val="24"/>
          <w:szCs w:val="24"/>
        </w:rPr>
      </w:pP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Прекращение, изменение прав доступа работника АО «МЦ НТТ» производится в следующих случаях: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74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изменение должностных обязанностей (изменение прав доступа);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20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переход работника в другое подразделение или </w:t>
      </w:r>
    </w:p>
    <w:p w:rsidR="00467DEF" w:rsidRPr="002E1D9F" w:rsidRDefault="00467DEF" w:rsidP="00931822">
      <w:pPr>
        <w:pStyle w:val="15"/>
        <w:numPr>
          <w:ilvl w:val="0"/>
          <w:numId w:val="26"/>
        </w:numPr>
        <w:shd w:val="clear" w:color="auto" w:fill="auto"/>
        <w:spacing w:before="0" w:after="0" w:line="274" w:lineRule="exact"/>
        <w:ind w:left="1134" w:hanging="36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увольнение.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В случае изменения прав доступа работника, Руководитель подразделения АО «МЦ НТТ» определяет, к каким ИА необходимо изменить доступ. Далее осуществляются действия аналогично процедуре предоставления доступа к ИА, указанным в п.1.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В случае перехода работника в другое подразделение/увольнения, производится прекращение доступа к предоставленным ранее ИА. Руководитель подразделения АО «МЦ НТТ» выполняет следующие действия в </w:t>
      </w:r>
      <w:r>
        <w:rPr>
          <w:rFonts w:ascii="Courier New" w:hAnsi="Courier New" w:cs="Courier New"/>
          <w:sz w:val="24"/>
          <w:szCs w:val="24"/>
        </w:rPr>
        <w:t>с</w:t>
      </w:r>
      <w:r w:rsidRPr="002E1D9F">
        <w:rPr>
          <w:rFonts w:ascii="Courier New" w:hAnsi="Courier New" w:cs="Courier New"/>
          <w:sz w:val="24"/>
          <w:szCs w:val="24"/>
        </w:rPr>
        <w:t>оо</w:t>
      </w:r>
      <w:r>
        <w:rPr>
          <w:rFonts w:ascii="Courier New" w:hAnsi="Courier New" w:cs="Courier New"/>
          <w:sz w:val="24"/>
          <w:szCs w:val="24"/>
        </w:rPr>
        <w:t>т</w:t>
      </w:r>
      <w:r w:rsidRPr="002E1D9F">
        <w:rPr>
          <w:rFonts w:ascii="Courier New" w:hAnsi="Courier New" w:cs="Courier New"/>
          <w:sz w:val="24"/>
          <w:szCs w:val="24"/>
        </w:rPr>
        <w:t>ве</w:t>
      </w:r>
      <w:r>
        <w:rPr>
          <w:rFonts w:ascii="Courier New" w:hAnsi="Courier New" w:cs="Courier New"/>
          <w:sz w:val="24"/>
          <w:szCs w:val="24"/>
        </w:rPr>
        <w:t>т</w:t>
      </w:r>
      <w:r w:rsidRPr="002E1D9F">
        <w:rPr>
          <w:rFonts w:ascii="Courier New" w:hAnsi="Courier New" w:cs="Courier New"/>
          <w:sz w:val="24"/>
          <w:szCs w:val="24"/>
        </w:rPr>
        <w:t>ствии с пунктом 3.8: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заполняет Заявку (Приложение 4) на прекращение доступа для переходящего/увольняемого работника;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в последний день работы работника размещает Заявку, в электронном виде, в СЭД ПАО «Башинформсвязь», как Информационно-справочный документ без прикрепления сканированного подлинника, со следующими реквизитами:</w:t>
      </w:r>
    </w:p>
    <w:p w:rsidR="00467DEF" w:rsidRPr="002E1D9F" w:rsidRDefault="00467DEF" w:rsidP="00931822">
      <w:pPr>
        <w:pStyle w:val="15"/>
        <w:numPr>
          <w:ilvl w:val="0"/>
          <w:numId w:val="24"/>
        </w:numPr>
        <w:shd w:val="clear" w:color="auto" w:fill="auto"/>
        <w:tabs>
          <w:tab w:val="left" w:pos="1560"/>
        </w:tabs>
        <w:spacing w:before="0"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Адресаты</w:t>
      </w:r>
      <w:r w:rsidRPr="002E1D9F">
        <w:rPr>
          <w:rFonts w:ascii="Courier New" w:hAnsi="Courier New" w:cs="Courier New"/>
          <w:sz w:val="24"/>
          <w:szCs w:val="24"/>
        </w:rPr>
        <w:t>: все менеджеры ИА, в соответствии с выбранной ролевой группой доступа (согласно Приложению 3);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960" w:right="20" w:hanging="425"/>
        <w:jc w:val="both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 закладке «Согласование и подписание»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1960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 xml:space="preserve">Лист согласования: </w:t>
      </w:r>
    </w:p>
    <w:p w:rsidR="00467DEF" w:rsidRPr="002E1D9F" w:rsidRDefault="00467DEF" w:rsidP="00931822">
      <w:pPr>
        <w:pStyle w:val="15"/>
        <w:numPr>
          <w:ilvl w:val="0"/>
          <w:numId w:val="25"/>
        </w:numPr>
        <w:shd w:val="clear" w:color="auto" w:fill="auto"/>
        <w:spacing w:before="0" w:after="0" w:line="274" w:lineRule="exact"/>
        <w:ind w:left="1985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lastRenderedPageBreak/>
        <w:t>сотрудник Службы безопасности АО «МЦ НТТ», срок согласования 1 рабочий день с момента поступления заявки;</w:t>
      </w:r>
    </w:p>
    <w:p w:rsidR="00467DEF" w:rsidRPr="002E1D9F" w:rsidRDefault="00467DEF" w:rsidP="00931822">
      <w:pPr>
        <w:pStyle w:val="15"/>
        <w:numPr>
          <w:ilvl w:val="0"/>
          <w:numId w:val="25"/>
        </w:numPr>
        <w:shd w:val="clear" w:color="auto" w:fill="auto"/>
        <w:spacing w:before="0" w:after="0" w:line="274" w:lineRule="exact"/>
        <w:ind w:left="1985" w:right="20" w:hanging="425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сотрудник Управления безопасности ПАО «Башинформсвязь», контролирует соблюдение требований настоящего Регламента по информационной безопасности в процессе предоставления прав доступа, срок согласования 1 рабочий день с момента поступления заявки.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after="0" w:line="274" w:lineRule="exact"/>
        <w:ind w:left="1540" w:right="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Лист подписания: руководитель подразделения АО «МЦ НТТ»;</w:t>
      </w:r>
    </w:p>
    <w:p w:rsidR="00467DEF" w:rsidRPr="002E1D9F" w:rsidRDefault="00467DEF" w:rsidP="00467DEF">
      <w:pPr>
        <w:pStyle w:val="15"/>
        <w:shd w:val="clear" w:color="auto" w:fill="auto"/>
        <w:tabs>
          <w:tab w:val="left" w:pos="1560"/>
        </w:tabs>
        <w:spacing w:before="0" w:after="0" w:line="274" w:lineRule="exact"/>
        <w:ind w:left="1540" w:right="20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t>Вложение:</w:t>
      </w:r>
      <w:r w:rsidRPr="002E1D9F">
        <w:rPr>
          <w:rFonts w:ascii="Courier New" w:hAnsi="Courier New" w:cs="Courier New"/>
          <w:sz w:val="24"/>
          <w:szCs w:val="24"/>
        </w:rPr>
        <w:t xml:space="preserve"> Заявка на предоставление, изменение, прекращение доступа пользователя к ИА в виде документа </w:t>
      </w:r>
      <w:r w:rsidRPr="002E1D9F">
        <w:rPr>
          <w:rFonts w:ascii="Courier New" w:hAnsi="Courier New" w:cs="Courier New"/>
          <w:sz w:val="24"/>
          <w:szCs w:val="24"/>
          <w:lang w:val="en-US"/>
        </w:rPr>
        <w:t>Microsoft</w:t>
      </w:r>
      <w:r w:rsidRPr="002E1D9F">
        <w:rPr>
          <w:rFonts w:ascii="Courier New" w:hAnsi="Courier New" w:cs="Courier New"/>
          <w:sz w:val="24"/>
          <w:szCs w:val="24"/>
        </w:rPr>
        <w:t xml:space="preserve"> </w:t>
      </w:r>
      <w:r w:rsidRPr="002E1D9F">
        <w:rPr>
          <w:rFonts w:ascii="Courier New" w:hAnsi="Courier New" w:cs="Courier New"/>
          <w:sz w:val="24"/>
          <w:szCs w:val="24"/>
          <w:lang w:val="en-US"/>
        </w:rPr>
        <w:t>Word</w:t>
      </w:r>
      <w:r w:rsidRPr="002E1D9F">
        <w:rPr>
          <w:rFonts w:ascii="Courier New" w:hAnsi="Courier New" w:cs="Courier New"/>
          <w:sz w:val="24"/>
          <w:szCs w:val="24"/>
        </w:rPr>
        <w:t>;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4)</w:t>
      </w:r>
      <w:r w:rsidRPr="002E1D9F">
        <w:rPr>
          <w:rFonts w:ascii="Courier New" w:hAnsi="Courier New" w:cs="Courier New"/>
          <w:sz w:val="24"/>
          <w:szCs w:val="24"/>
        </w:rPr>
        <w:tab/>
        <w:t xml:space="preserve">Владелец ИА, произведя анализ заявки, направляет в работу. Исполнение заявки происходит согласно Процедуре организации технической поддержки ИТ ресурсов внутренним пользователям в ПАО «Башинформсвязь». 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5)</w:t>
      </w:r>
      <w:r w:rsidRPr="002E1D9F">
        <w:rPr>
          <w:rFonts w:ascii="Courier New" w:hAnsi="Courier New" w:cs="Courier New"/>
          <w:sz w:val="24"/>
          <w:szCs w:val="24"/>
        </w:rPr>
        <w:tab/>
      </w:r>
      <w:proofErr w:type="gramStart"/>
      <w:r w:rsidRPr="002E1D9F">
        <w:rPr>
          <w:rFonts w:ascii="Courier New" w:hAnsi="Courier New" w:cs="Courier New"/>
          <w:sz w:val="24"/>
          <w:szCs w:val="24"/>
        </w:rPr>
        <w:t>В</w:t>
      </w:r>
      <w:proofErr w:type="gramEnd"/>
      <w:r w:rsidRPr="002E1D9F">
        <w:rPr>
          <w:rFonts w:ascii="Courier New" w:hAnsi="Courier New" w:cs="Courier New"/>
          <w:sz w:val="24"/>
          <w:szCs w:val="24"/>
        </w:rPr>
        <w:t xml:space="preserve"> случае увольнения работника сотрудник УИТ блокирует учетную запись увольняющегося работника в домене </w:t>
      </w:r>
      <w:r w:rsidRPr="002E1D9F">
        <w:rPr>
          <w:rFonts w:ascii="Courier New" w:hAnsi="Courier New" w:cs="Courier New"/>
          <w:sz w:val="24"/>
          <w:szCs w:val="24"/>
          <w:lang w:val="en-US"/>
        </w:rPr>
        <w:t>BIS</w:t>
      </w:r>
      <w:r w:rsidRPr="002E1D9F">
        <w:rPr>
          <w:rFonts w:ascii="Courier New" w:hAnsi="Courier New" w:cs="Courier New"/>
          <w:sz w:val="24"/>
          <w:szCs w:val="24"/>
        </w:rPr>
        <w:t>.</w:t>
      </w:r>
      <w:r w:rsidRPr="002E1D9F">
        <w:rPr>
          <w:rFonts w:ascii="Courier New" w:hAnsi="Courier New" w:cs="Courier New"/>
          <w:sz w:val="24"/>
          <w:szCs w:val="24"/>
          <w:lang w:val="en-US"/>
        </w:rPr>
        <w:t>BASHTEL</w:t>
      </w:r>
      <w:r w:rsidRPr="002E1D9F">
        <w:rPr>
          <w:rFonts w:ascii="Courier New" w:hAnsi="Courier New" w:cs="Courier New"/>
          <w:sz w:val="24"/>
          <w:szCs w:val="24"/>
        </w:rPr>
        <w:t>.</w:t>
      </w:r>
      <w:r w:rsidRPr="002E1D9F">
        <w:rPr>
          <w:rFonts w:ascii="Courier New" w:hAnsi="Courier New" w:cs="Courier New"/>
          <w:sz w:val="24"/>
          <w:szCs w:val="24"/>
          <w:lang w:val="en-US"/>
        </w:rPr>
        <w:t>RU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1560" w:right="20" w:hanging="284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6)</w:t>
      </w:r>
      <w:r w:rsidRPr="002E1D9F">
        <w:rPr>
          <w:rFonts w:ascii="Courier New" w:hAnsi="Courier New" w:cs="Courier New"/>
          <w:sz w:val="24"/>
          <w:szCs w:val="24"/>
        </w:rPr>
        <w:tab/>
        <w:t>Срок исполнения заявки: два рабочих дня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Прекращение прав доступа работника АО «МЦ НТТ» к ИА осуществляется путем удаления в КАИС учетной записи уволившегося работника.</w:t>
      </w:r>
    </w:p>
    <w:p w:rsidR="00467DEF" w:rsidRPr="002E1D9F" w:rsidRDefault="00467DEF" w:rsidP="00467DEF">
      <w:pPr>
        <w:pStyle w:val="15"/>
        <w:shd w:val="clear" w:color="auto" w:fill="auto"/>
        <w:spacing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Процедура прекращения прав доступа сотруднику АО «МЦ НТТ» может инициироваться работниками УБ ПАО «Башинформсвязь».</w:t>
      </w:r>
    </w:p>
    <w:p w:rsidR="00467DEF" w:rsidRPr="002E1D9F" w:rsidRDefault="00467DEF" w:rsidP="00467DEF">
      <w:pPr>
        <w:pStyle w:val="15"/>
        <w:shd w:val="clear" w:color="auto" w:fill="auto"/>
        <w:spacing w:before="0" w:after="0" w:line="274" w:lineRule="exact"/>
        <w:ind w:left="20" w:right="20" w:firstLine="72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Руководитель подразделения АО «МЦ НТТ» не реже 1 раза в квартал предоставляет в УБ актуальный список сотрудников АО «МЦ НТТ» для осуществления инвентаризации учетных записей. Инвентаризация проводится в соответствии с Процедурой инвентаризации учетных записей в информационных системах ПАО «Башинформсвязь».</w:t>
      </w: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br w:type="page"/>
      </w: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2</w:t>
      </w:r>
    </w:p>
    <w:p w:rsidR="00467DEF" w:rsidRPr="00EA5FF0" w:rsidRDefault="00467DEF" w:rsidP="00467DEF">
      <w:pPr>
        <w:rPr>
          <w:rFonts w:ascii="Courier New" w:hAnsi="Courier New" w:cs="Courier New"/>
          <w:b/>
          <w:sz w:val="24"/>
          <w:szCs w:val="24"/>
        </w:rPr>
      </w:pPr>
      <w:r w:rsidRPr="00EA5FF0">
        <w:rPr>
          <w:rFonts w:ascii="Courier New" w:hAnsi="Courier New" w:cs="Courier New"/>
          <w:b/>
          <w:sz w:val="24"/>
          <w:szCs w:val="24"/>
        </w:rPr>
        <w:t>К Регламенту обеспечения информационной безопасности при ПАО «Башинформсвязь». с АО «МЦ НТТ» в рамках договора на информационно-техническое и экспертное обслуживание, заключаемого на основании Приказа №01/01/206-14 от 27.02.2014 «О проведении реформирования процессов дистанционного обслуживания в рамках реализации проекта «Ростелеком-Контакт-центр»</w:t>
      </w:r>
    </w:p>
    <w:p w:rsidR="00467DEF" w:rsidRPr="002E1D9F" w:rsidRDefault="00467DEF" w:rsidP="00467DEF">
      <w:pPr>
        <w:pStyle w:val="15"/>
        <w:shd w:val="clear" w:color="auto" w:fill="auto"/>
        <w:spacing w:before="0" w:after="245" w:line="277" w:lineRule="exact"/>
        <w:ind w:left="60" w:right="80" w:firstLine="80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Перечень стандартного программного обеспечения АРМ оператора АО «МЦ НТТ»:</w:t>
      </w:r>
    </w:p>
    <w:tbl>
      <w:tblPr>
        <w:tblW w:w="95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8885"/>
      </w:tblGrid>
      <w:tr w:rsidR="00467DEF" w:rsidRPr="002E1D9F" w:rsidTr="00B127DB">
        <w:trPr>
          <w:trHeight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331" w:lineRule="exact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№ п/п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Название программного обеспечения</w:t>
            </w:r>
          </w:p>
        </w:tc>
      </w:tr>
      <w:tr w:rsidR="00467DEF" w:rsidRPr="00B96133" w:rsidTr="00B127DB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Операционная</w:t>
            </w: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2E1D9F">
              <w:rPr>
                <w:rFonts w:ascii="Courier New" w:hAnsi="Courier New" w:cs="Courier New"/>
                <w:sz w:val="24"/>
                <w:szCs w:val="24"/>
              </w:rPr>
              <w:t>система</w:t>
            </w: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- MS Windows 7 Corporate/ MS Windows XP Corporate</w:t>
            </w:r>
          </w:p>
        </w:tc>
      </w:tr>
      <w:tr w:rsidR="00467DEF" w:rsidRPr="002E1D9F" w:rsidTr="00B127DB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Adobe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Acrobat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reader</w:t>
            </w:r>
            <w:proofErr w:type="spellEnd"/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Архиватор - 7Zip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Файловый менеджер - FAR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manager</w:t>
            </w:r>
            <w:proofErr w:type="spellEnd"/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Forefront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TMG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6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Java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RE 6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7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Oracle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8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8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Oracle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9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HP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Service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Manager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9.35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10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CTIOS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client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9</w:t>
            </w:r>
          </w:p>
        </w:tc>
      </w:tr>
      <w:tr w:rsidR="00467DEF" w:rsidRPr="00B96133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Microsoft System Center Configuration Manager client</w:t>
            </w:r>
          </w:p>
        </w:tc>
      </w:tr>
      <w:tr w:rsidR="00467DEF" w:rsidRPr="00B96133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Microsoft System Center Endpoint Protection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MS </w:t>
            </w:r>
            <w:proofErr w:type="spellStart"/>
            <w:r w:rsidRPr="002E1D9F">
              <w:rPr>
                <w:rFonts w:ascii="Courier New" w:hAnsi="Courier New" w:cs="Courier New"/>
                <w:sz w:val="24"/>
                <w:szCs w:val="24"/>
              </w:rPr>
              <w:t>Office</w:t>
            </w:r>
            <w:proofErr w:type="spellEnd"/>
            <w:r w:rsidRPr="002E1D9F">
              <w:rPr>
                <w:rFonts w:ascii="Courier New" w:hAnsi="Courier New" w:cs="Courier New"/>
                <w:sz w:val="24"/>
                <w:szCs w:val="24"/>
              </w:rPr>
              <w:t xml:space="preserve"> 2013</w:t>
            </w:r>
          </w:p>
        </w:tc>
      </w:tr>
    </w:tbl>
    <w:p w:rsidR="00467DEF" w:rsidRPr="002E1D9F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pStyle w:val="15"/>
        <w:shd w:val="clear" w:color="auto" w:fill="auto"/>
        <w:spacing w:before="251" w:after="245" w:line="277" w:lineRule="exact"/>
        <w:ind w:left="60" w:right="80" w:firstLine="800"/>
        <w:jc w:val="both"/>
        <w:rPr>
          <w:rFonts w:ascii="Courier New" w:hAnsi="Courier New" w:cs="Courier New"/>
          <w:sz w:val="24"/>
          <w:szCs w:val="24"/>
        </w:rPr>
      </w:pPr>
      <w:r w:rsidRPr="002E1D9F">
        <w:rPr>
          <w:rFonts w:ascii="Courier New" w:hAnsi="Courier New" w:cs="Courier New"/>
          <w:sz w:val="24"/>
          <w:szCs w:val="24"/>
        </w:rPr>
        <w:t>Список ресурсов Интернет для групповой политики ограниченного доступа:</w:t>
      </w:r>
    </w:p>
    <w:tbl>
      <w:tblPr>
        <w:tblW w:w="95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8885"/>
      </w:tblGrid>
      <w:tr w:rsidR="00467DEF" w:rsidRPr="002E1D9F" w:rsidTr="00B127DB">
        <w:trPr>
          <w:trHeight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331" w:lineRule="exact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№ п/п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Список ресурсов Интернет</w:t>
            </w:r>
          </w:p>
        </w:tc>
      </w:tr>
      <w:tr w:rsidR="00467DEF" w:rsidRPr="002E1D9F" w:rsidTr="00B127DB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http://www.bashtel.ru</w:t>
            </w:r>
          </w:p>
        </w:tc>
      </w:tr>
      <w:tr w:rsidR="00467DEF" w:rsidRPr="002E1D9F" w:rsidTr="00B127DB">
        <w:trPr>
          <w:trHeight w:val="34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http://*.bashtel.ru/*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http://www.btdiler.ru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http://btdiler.ru/*</w:t>
            </w:r>
          </w:p>
        </w:tc>
      </w:tr>
      <w:tr w:rsidR="00467DEF" w:rsidRPr="002E1D9F" w:rsidTr="00B127DB">
        <w:trPr>
          <w:trHeight w:val="3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E1D9F" w:rsidRDefault="00467DEF" w:rsidP="00B127DB">
            <w:pPr>
              <w:pStyle w:val="Bodytext20"/>
              <w:shd w:val="clear" w:color="auto" w:fill="auto"/>
              <w:spacing w:after="0" w:line="240" w:lineRule="auto"/>
              <w:ind w:right="42" w:firstLine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7DEF" w:rsidRPr="002E1D9F" w:rsidRDefault="00467DEF" w:rsidP="00B127DB">
            <w:pPr>
              <w:pStyle w:val="Bodytext70"/>
              <w:shd w:val="clear" w:color="auto" w:fill="auto"/>
              <w:spacing w:line="240" w:lineRule="auto"/>
              <w:ind w:right="300"/>
              <w:jc w:val="left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2E1D9F">
              <w:rPr>
                <w:rFonts w:ascii="Courier New" w:hAnsi="Courier New" w:cs="Courier New"/>
                <w:sz w:val="24"/>
                <w:szCs w:val="24"/>
                <w:lang w:val="en-US"/>
              </w:rPr>
              <w:t>http://i.btdiler.ru/*</w:t>
            </w:r>
          </w:p>
        </w:tc>
      </w:tr>
    </w:tbl>
    <w:p w:rsidR="00467DEF" w:rsidRDefault="00467DEF" w:rsidP="00467DEF">
      <w:pPr>
        <w:jc w:val="left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left"/>
        <w:rPr>
          <w:rFonts w:ascii="Courier New" w:hAnsi="Courier New" w:cs="Courier New"/>
          <w:sz w:val="24"/>
          <w:szCs w:val="24"/>
        </w:r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sz w:val="24"/>
          <w:szCs w:val="24"/>
        </w:rPr>
        <w:sectPr w:rsidR="00467DEF" w:rsidRPr="002E1D9F" w:rsidSect="00467DEF">
          <w:footerReference w:type="default" r:id="rId14"/>
          <w:footerReference w:type="first" r:id="rId15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:rsidR="00467DEF" w:rsidRPr="002E1D9F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E1D9F">
        <w:rPr>
          <w:rFonts w:ascii="Courier New" w:hAnsi="Courier New" w:cs="Courier New"/>
          <w:b/>
          <w:sz w:val="24"/>
          <w:szCs w:val="24"/>
        </w:rPr>
        <w:lastRenderedPageBreak/>
        <w:t>Приложение 3</w:t>
      </w:r>
    </w:p>
    <w:p w:rsidR="00467DEF" w:rsidRPr="00286FC1" w:rsidRDefault="00467DEF" w:rsidP="00467DEF">
      <w:pPr>
        <w:rPr>
          <w:b/>
          <w:sz w:val="26"/>
          <w:szCs w:val="26"/>
        </w:rPr>
      </w:pPr>
      <w:r w:rsidRPr="002E1D9F">
        <w:rPr>
          <w:rFonts w:ascii="Courier New" w:hAnsi="Courier New" w:cs="Courier New"/>
          <w:sz w:val="24"/>
          <w:szCs w:val="24"/>
        </w:rPr>
        <w:t>«Матрица ролевых групп доступа кандидатов и работников АО «МЦ НТТ к информационным ресурсам ПАО «Башинформсвязь»»</w:t>
      </w: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tbl>
      <w:tblPr>
        <w:tblW w:w="14560" w:type="dxa"/>
        <w:jc w:val="center"/>
        <w:tblLayout w:type="fixed"/>
        <w:tblLook w:val="04A0" w:firstRow="1" w:lastRow="0" w:firstColumn="1" w:lastColumn="0" w:noHBand="0" w:noVBand="1"/>
      </w:tblPr>
      <w:tblGrid>
        <w:gridCol w:w="1573"/>
        <w:gridCol w:w="2445"/>
        <w:gridCol w:w="5900"/>
        <w:gridCol w:w="2285"/>
        <w:gridCol w:w="798"/>
        <w:gridCol w:w="783"/>
        <w:gridCol w:w="776"/>
      </w:tblGrid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Информационный актив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модули</w:t>
            </w:r>
          </w:p>
        </w:tc>
        <w:tc>
          <w:tcPr>
            <w:tcW w:w="5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ресурс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Адресат (Менеджер ИА)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ОБУЧЕНИЕ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ОПЕРАТОР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СУПЕРВИЗОР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Домен BIS.BASHTEL.RU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 xml:space="preserve">Каталог </w:t>
            </w: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Active</w:t>
            </w:r>
            <w:proofErr w:type="spellEnd"/>
            <w:r w:rsidRPr="002C0C01">
              <w:rPr>
                <w:rFonts w:ascii="Courier New" w:hAnsi="Courier New" w:cs="Courier New"/>
                <w:b/>
                <w:bCs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Directory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Создание учетной записи в </w:t>
            </w:r>
            <w:proofErr w:type="spellStart"/>
            <w:r w:rsidRPr="002C0C01">
              <w:rPr>
                <w:rFonts w:ascii="Courier New" w:hAnsi="Courier New" w:cs="Courier New"/>
              </w:rPr>
              <w:t>Active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</w:rPr>
              <w:t>Directory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с групповыми политиками и правами доступа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AgentDesktop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15" w:author="Кондраков Дмитрий Леонидович" w:date="2016-12-06T15:02:00Z">
                  <w:rPr/>
                </w:rPrChange>
              </w:rPr>
              <w:instrText xml:space="preserve"> HYPERLINK "file:///\\\\bis.bashtel.ru\\apps\\CTI-Agent\\CTI%20Desktop_TKC\\AgentDesktop.exe"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 xml:space="preserve">\\bis.bashtel.ru\apps\CTI-Agent\CTI </w:t>
            </w:r>
            <w:proofErr w:type="spellStart"/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>Desktop_TKC</w:t>
            </w:r>
            <w:proofErr w:type="spellEnd"/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>\AgentDesktop.exe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База знаний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r w:rsidRPr="002C0C01">
              <w:rPr>
                <w:rFonts w:ascii="Courier New" w:hAnsi="Courier New" w:cs="Courier New"/>
                <w:color w:val="0563C1"/>
                <w:u w:val="single"/>
              </w:rPr>
              <w:t>http://tkc.bis.bashtel.ru/servicedesk/menu.html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Статистика UCCE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r w:rsidRPr="002C0C01">
              <w:rPr>
                <w:rFonts w:ascii="Courier New" w:hAnsi="Courier New" w:cs="Courier New"/>
                <w:color w:val="0563C1"/>
                <w:u w:val="single"/>
              </w:rPr>
              <w:t>https://192.168.110.35:8444/cuic/Login.htmx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</w:rPr>
              <w:t>БТдилер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16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>http://btdiler.ru/info.php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ServiceManager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lang w:val="en-US"/>
              </w:rPr>
            </w:pPr>
            <w:r w:rsidRPr="002C0C01">
              <w:rPr>
                <w:rFonts w:ascii="Courier New" w:hAnsi="Courier New" w:cs="Courier New"/>
                <w:lang w:val="en-US"/>
              </w:rPr>
              <w:t>C:\Program Files (x86)\HP\Service Manager 9.35\Client\ServiceManager.cmd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Кальметьев Тимур Харисович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АСР СТАРТ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справка-расчет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форма модуля </w:t>
            </w:r>
            <w:proofErr w:type="spellStart"/>
            <w:r w:rsidRPr="002C0C01">
              <w:rPr>
                <w:rFonts w:ascii="Courier New" w:hAnsi="Courier New" w:cs="Courier New"/>
              </w:rPr>
              <w:t>Биллинг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Старт     </w:t>
            </w:r>
            <w:proofErr w:type="gramStart"/>
            <w:r w:rsidRPr="002C0C01">
              <w:rPr>
                <w:rFonts w:ascii="Courier New" w:hAnsi="Courier New" w:cs="Courier New"/>
              </w:rPr>
              <w:t xml:space="preserve">\\bis.bashtel.ru\apps\Start-RB  </w:t>
            </w:r>
            <w:proofErr w:type="spellStart"/>
            <w:r w:rsidRPr="002C0C01">
              <w:rPr>
                <w:rFonts w:ascii="Courier New" w:hAnsi="Courier New" w:cs="Courier New"/>
              </w:rPr>
              <w:t>module</w:t>
            </w:r>
            <w:proofErr w:type="spellEnd"/>
            <w:proofErr w:type="gramEnd"/>
            <w:r w:rsidRPr="002C0C01">
              <w:rPr>
                <w:rFonts w:ascii="Courier New" w:hAnsi="Courier New" w:cs="Courier New"/>
              </w:rPr>
              <w:t>=GS_START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заявление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16" w:author="Кондраков Дмитрий Леонидович" w:date="2016-12-06T15:02:00Z">
                  <w:rPr/>
                </w:rPrChange>
              </w:rPr>
              <w:instrText xml:space="preserve"> HYPERLINK "file:///\\\\bis.bashtel.ru\\apps\\Start%20%20%20module=ABN_PAPERS%20"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 xml:space="preserve">\\bis.bashtel.ru\apps\Start   module=ABN_PAPERS 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контроль за движением документов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17" w:author="Кондраков Дмитрий Леонидович" w:date="2016-12-06T15:02:00Z">
                  <w:rPr/>
                </w:rPrChange>
              </w:rPr>
              <w:instrText xml:space="preserve"> HYPERLINK "file:///\\\\bis.bashtel.ru\\apps\\Start%20%20%20module=DELAY_CONTROL"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>\\bis.bashtel.ru\apps\Start   module=DELAY_CONTROL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Рашитович, Леус Константин Владимирович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КСИ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17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http://ufa-mgmt10.net.bashtel.ru/webapp/pppoe_acct_au/main.php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справочник абонентов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18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http://ufa-mgmt10.net.bashtel.ru/webapp/pppoe_index/ui.php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кабельное телевидение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19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http://ufa-mgmt10.net.bashtel.ru/webapp/ktv/ktv.php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заблокированные ресурсы сети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0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http://ufa-mgmt10.net.bashtel.ru/webapp/zapret/zapret.php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отсрочка платежа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1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http://ufa-mgmt10.net.bashtel.ru/webapp/pppoe_acct_au/start_payment_delay.php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информирование абонентов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2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http://ufa-mgmt10.net.bashtel.ru/webapp/pppoe_acct_au/abon_inform.php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электронный ящик абонента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3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http://ufa-mgmt10.net.bashtel.ru/webapp/pppoe_acct_au/common/vmailnew.php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Давлетшина Луиза Фаритовна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БИС+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lang w:val="en-US"/>
              </w:rPr>
            </w:pPr>
            <w:r w:rsidRPr="002C0C01">
              <w:rPr>
                <w:rFonts w:ascii="Courier New" w:hAnsi="Courier New" w:cs="Courier New"/>
                <w:lang w:val="en-US"/>
              </w:rPr>
              <w:t>\\bis.bashtel.ru\apps\BISPlus\BISplus.exe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Никитина Любовь Александровна, Тимилова Ирина Александровна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Тесты и инструктажи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4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http://ufa-mgmt10.net.bashtel.ru/webapp/testssystem/login.html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БиллМастер</w:t>
            </w:r>
            <w:proofErr w:type="spellEnd"/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главная страница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</w:rPr>
            </w:pPr>
            <w:hyperlink r:id="rId25" w:history="1">
              <w:r w:rsidR="00467DEF" w:rsidRPr="002C0C01">
                <w:rPr>
                  <w:rFonts w:ascii="Courier New" w:hAnsi="Courier New" w:cs="Courier New"/>
                  <w:color w:val="0563C1"/>
                  <w:u w:val="single"/>
                </w:rPr>
                <w:t xml:space="preserve">http://app2.net.bashtel.ru/operators/intro.html </w:t>
              </w:r>
            </w:hyperlink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Кальметьев Тимур Харисович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Учеба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18" w:author="Кондраков Дмитрий Леонидович" w:date="2016-12-06T15:02:00Z">
                  <w:rPr/>
                </w:rPrChange>
              </w:rPr>
              <w:instrText xml:space="preserve"> HYPERLINK "file:///\\\\bis.bashtel.ru\\deps\\CTE-Ceh-TKC%20"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 xml:space="preserve">\\bis.bashtel.ru\deps\CTE-Ceh-TKC 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чтение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База Знаний редактор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19" w:author="Кондраков Дмитрий Леонидович" w:date="2016-12-06T15:02:00Z">
                  <w:rPr/>
                </w:rPrChange>
              </w:rPr>
              <w:instrText xml:space="preserve"> HYPERLINK "file:///\\\\bis.bashtel.ru\\deps\\CTE-Ceh-TKC-IPCCAgentWork%20"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 xml:space="preserve">\\bis.bashtel.ru\deps\CTE-Ceh-TKC-IPCCAgentWork 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Папка ИТР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  <w:r w:rsidRPr="002C0C01">
              <w:rPr>
                <w:rFonts w:ascii="Courier New" w:hAnsi="Courier New" w:cs="Courier New"/>
                <w:b/>
              </w:rPr>
              <w:t>сетевой ресурс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B96133" w:rsidP="00B127DB">
            <w:pPr>
              <w:spacing w:after="0"/>
              <w:jc w:val="center"/>
              <w:rPr>
                <w:rFonts w:ascii="Courier New" w:hAnsi="Courier New" w:cs="Courier New"/>
                <w:color w:val="0563C1"/>
                <w:u w:val="single"/>
                <w:lang w:val="en-US"/>
              </w:rPr>
            </w:pPr>
            <w:r>
              <w:fldChar w:fldCharType="begin"/>
            </w:r>
            <w:r w:rsidRPr="00B96133">
              <w:rPr>
                <w:lang w:val="en-US"/>
                <w:rPrChange w:id="20" w:author="Кондраков Дмитрий Леонидович" w:date="2016-12-06T15:02:00Z">
                  <w:rPr/>
                </w:rPrChange>
              </w:rPr>
              <w:instrText xml:space="preserve"> HYPERLINK "file:///\\\\bis.bashtel.ru\\deps\\CTE-Ceh-TKC-ITR%20" </w:instrText>
            </w:r>
            <w:r>
              <w:fldChar w:fldCharType="separate"/>
            </w:r>
            <w:r w:rsidR="00467DEF" w:rsidRPr="002C0C01">
              <w:rPr>
                <w:rFonts w:ascii="Courier New" w:hAnsi="Courier New" w:cs="Courier New"/>
                <w:color w:val="0563C1"/>
                <w:u w:val="single"/>
                <w:lang w:val="en-US"/>
              </w:rPr>
              <w:t xml:space="preserve">\\bis.bashtel.ru\deps\CTE-Ceh-TKC-ITR </w:t>
            </w:r>
            <w:r>
              <w:rPr>
                <w:rFonts w:ascii="Courier New" w:hAnsi="Courier New" w:cs="Courier New"/>
                <w:color w:val="0563C1"/>
                <w:u w:val="single"/>
                <w:lang w:val="en-US"/>
              </w:rPr>
              <w:fldChar w:fldCharType="end"/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полный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Доступ в Интернет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</w:rPr>
              <w:t>G_Internet_WWW</w:t>
            </w:r>
            <w:proofErr w:type="spellEnd"/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 xml:space="preserve">Групповая политика стандартного доступа в сеть </w:t>
            </w:r>
            <w:proofErr w:type="spellStart"/>
            <w:r w:rsidRPr="002C0C01">
              <w:rPr>
                <w:rFonts w:ascii="Courier New" w:hAnsi="Courier New" w:cs="Courier New"/>
              </w:rPr>
              <w:t>Интеренет</w:t>
            </w:r>
            <w:proofErr w:type="spellEnd"/>
            <w:r w:rsidRPr="002C0C01">
              <w:rPr>
                <w:rFonts w:ascii="Courier New" w:hAnsi="Courier New" w:cs="Courier New"/>
              </w:rPr>
              <w:t xml:space="preserve"> для сотрудников ПАО "Башинформсвязь"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Ограниченный доступ в Интернет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  <w:lang w:val="en-US"/>
              </w:rPr>
            </w:pPr>
            <w:proofErr w:type="spellStart"/>
            <w:r w:rsidRPr="002C0C01">
              <w:rPr>
                <w:rFonts w:ascii="Courier New" w:hAnsi="Courier New" w:cs="Courier New"/>
                <w:b/>
                <w:bCs/>
                <w:lang w:val="en-US"/>
              </w:rPr>
              <w:t>G_Internet_WWW_for_IPCC</w:t>
            </w:r>
            <w:proofErr w:type="spellEnd"/>
            <w:r w:rsidRPr="002C0C01">
              <w:rPr>
                <w:rFonts w:ascii="Courier New" w:hAnsi="Courier New" w:cs="Courier New"/>
                <w:b/>
                <w:bCs/>
                <w:lang w:val="en-US"/>
              </w:rPr>
              <w:t xml:space="preserve"> *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Групповая политика ограниченного доступа в Интернет по списку ресурсов (в приложении 2)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Титлин Лев Сергеевич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  <w:tr w:rsidR="00467DEF" w:rsidRPr="006E5073" w:rsidTr="00B127DB">
        <w:trPr>
          <w:trHeight w:val="20"/>
          <w:jc w:val="center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  <w:bCs/>
              </w:rPr>
            </w:pPr>
            <w:r w:rsidRPr="002C0C01">
              <w:rPr>
                <w:rFonts w:ascii="Courier New" w:hAnsi="Courier New" w:cs="Courier New"/>
                <w:b/>
                <w:bCs/>
              </w:rPr>
              <w:t>СЭД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Информационно-справочный документ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Хасанов Марат Рашитович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19" w:right="-4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нет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DEF" w:rsidRPr="002C0C01" w:rsidRDefault="00467DEF" w:rsidP="00B127DB">
            <w:pPr>
              <w:spacing w:after="0"/>
              <w:ind w:left="-28" w:right="-34"/>
              <w:jc w:val="center"/>
              <w:rPr>
                <w:rFonts w:ascii="Courier New" w:hAnsi="Courier New" w:cs="Courier New"/>
              </w:rPr>
            </w:pPr>
            <w:r w:rsidRPr="002C0C01">
              <w:rPr>
                <w:rFonts w:ascii="Courier New" w:hAnsi="Courier New" w:cs="Courier New"/>
              </w:rPr>
              <w:t>да</w:t>
            </w:r>
          </w:p>
        </w:tc>
      </w:tr>
    </w:tbl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right"/>
        <w:rPr>
          <w:sz w:val="26"/>
          <w:szCs w:val="26"/>
        </w:rPr>
      </w:pPr>
    </w:p>
    <w:p w:rsidR="00467DEF" w:rsidRDefault="00467DEF" w:rsidP="00467DEF">
      <w:pPr>
        <w:jc w:val="center"/>
        <w:rPr>
          <w:sz w:val="26"/>
          <w:szCs w:val="26"/>
        </w:rPr>
        <w:sectPr w:rsidR="00467DEF" w:rsidSect="00B127DB">
          <w:pgSz w:w="16838" w:h="11906" w:orient="landscape"/>
          <w:pgMar w:top="993" w:right="1134" w:bottom="566" w:left="1134" w:header="708" w:footer="708" w:gutter="0"/>
          <w:cols w:space="708"/>
          <w:titlePg/>
          <w:docGrid w:linePitch="360"/>
        </w:sectPr>
      </w:pPr>
    </w:p>
    <w:p w:rsidR="00467DEF" w:rsidRPr="002C0C01" w:rsidRDefault="00467DEF" w:rsidP="00467DEF">
      <w:pPr>
        <w:jc w:val="right"/>
        <w:rPr>
          <w:rFonts w:ascii="Courier New" w:hAnsi="Courier New" w:cs="Courier New"/>
          <w:b/>
          <w:sz w:val="24"/>
          <w:szCs w:val="24"/>
        </w:rPr>
      </w:pPr>
      <w:r w:rsidRPr="002C0C01">
        <w:rPr>
          <w:rFonts w:ascii="Courier New" w:hAnsi="Courier New" w:cs="Courier New"/>
          <w:b/>
          <w:sz w:val="24"/>
          <w:szCs w:val="24"/>
        </w:rPr>
        <w:lastRenderedPageBreak/>
        <w:t>Приложение 4</w:t>
      </w:r>
    </w:p>
    <w:p w:rsidR="00467DEF" w:rsidRPr="002C0C01" w:rsidRDefault="00467DEF" w:rsidP="00467DEF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2C0C01">
        <w:rPr>
          <w:rFonts w:ascii="Courier New" w:hAnsi="Courier New" w:cs="Courier New"/>
          <w:sz w:val="24"/>
          <w:szCs w:val="24"/>
        </w:rPr>
        <w:t>Формы и образец Заявки</w:t>
      </w:r>
    </w:p>
    <w:p w:rsidR="00467DEF" w:rsidRPr="002C0C01" w:rsidRDefault="00467DEF" w:rsidP="00467DEF">
      <w:pPr>
        <w:jc w:val="center"/>
        <w:rPr>
          <w:rFonts w:ascii="Courier New" w:hAnsi="Courier New" w:cs="Courier New"/>
          <w:spacing w:val="-8"/>
          <w:sz w:val="24"/>
          <w:szCs w:val="24"/>
        </w:rPr>
      </w:pPr>
      <w:r w:rsidRPr="002C0C01">
        <w:rPr>
          <w:rFonts w:ascii="Courier New" w:hAnsi="Courier New" w:cs="Courier New"/>
          <w:spacing w:val="-8"/>
          <w:sz w:val="24"/>
          <w:szCs w:val="24"/>
        </w:rPr>
        <w:t>на предоставление, изменение, прекращение доступа пользователя к ИА</w:t>
      </w:r>
    </w:p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</w:p>
    <w:bookmarkStart w:id="21" w:name="_MON_1540384254"/>
    <w:bookmarkEnd w:id="21"/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28" type="#_x0000_t75" style="width:75pt;height:49.5pt" o:ole="">
            <v:imagedata r:id="rId26" o:title=""/>
          </v:shape>
          <o:OLEObject Type="Embed" ProgID="Word.Document.12" ShapeID="_x0000_i1028" DrawAspect="Icon" ObjectID="_1542542659" r:id="rId27">
            <o:FieldCodes>\s</o:FieldCodes>
          </o:OLEObject>
        </w:object>
      </w:r>
      <w:bookmarkStart w:id="22" w:name="_MON_1540384275"/>
      <w:bookmarkEnd w:id="22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29" type="#_x0000_t75" style="width:75pt;height:49.5pt" o:ole="">
            <v:imagedata r:id="rId28" o:title=""/>
          </v:shape>
          <o:OLEObject Type="Embed" ProgID="Word.Document.12" ShapeID="_x0000_i1029" DrawAspect="Icon" ObjectID="_1542542660" r:id="rId29">
            <o:FieldCodes>\s</o:FieldCodes>
          </o:OLEObject>
        </w:object>
      </w:r>
      <w:bookmarkStart w:id="23" w:name="_MON_1540384290"/>
      <w:bookmarkEnd w:id="23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30" type="#_x0000_t75" style="width:75pt;height:49.5pt" o:ole="">
            <v:imagedata r:id="rId30" o:title=""/>
          </v:shape>
          <o:OLEObject Type="Embed" ProgID="Word.Document.12" ShapeID="_x0000_i1030" DrawAspect="Icon" ObjectID="_1542542661" r:id="rId31">
            <o:FieldCodes>\s</o:FieldCodes>
          </o:OLEObject>
        </w:object>
      </w:r>
      <w:bookmarkStart w:id="24" w:name="_MON_1540384307"/>
      <w:bookmarkEnd w:id="24"/>
      <w:r w:rsidRPr="002C0C01">
        <w:rPr>
          <w:rFonts w:ascii="Courier New" w:hAnsi="Courier New" w:cs="Courier New"/>
          <w:sz w:val="24"/>
          <w:szCs w:val="24"/>
        </w:rPr>
        <w:object w:dxaOrig="1513" w:dyaOrig="984">
          <v:shape id="_x0000_i1031" type="#_x0000_t75" style="width:75pt;height:49.5pt" o:ole="">
            <v:imagedata r:id="rId32" o:title=""/>
          </v:shape>
          <o:OLEObject Type="Embed" ProgID="Word.Document.12" ShapeID="_x0000_i1031" DrawAspect="Icon" ObjectID="_1542542662" r:id="rId33">
            <o:FieldCodes>\s</o:FieldCodes>
          </o:OLEObject>
        </w:object>
      </w:r>
    </w:p>
    <w:p w:rsidR="00467DEF" w:rsidRPr="002C0C01" w:rsidRDefault="00467DEF" w:rsidP="00467DEF">
      <w:pPr>
        <w:rPr>
          <w:rFonts w:ascii="Courier New" w:hAnsi="Courier New" w:cs="Courier New"/>
          <w:b/>
          <w:sz w:val="24"/>
          <w:szCs w:val="24"/>
        </w:rPr>
      </w:pPr>
    </w:p>
    <w:tbl>
      <w:tblPr>
        <w:tblW w:w="9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467DEF" w:rsidRPr="002C0C01" w:rsidTr="00B127DB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ФИО работника (полностью): </w:t>
            </w:r>
          </w:p>
        </w:tc>
      </w:tr>
      <w:tr w:rsidR="00467DEF" w:rsidRPr="002C0C01" w:rsidTr="00B127DB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Должность (полностью): </w:t>
            </w:r>
          </w:p>
        </w:tc>
      </w:tr>
      <w:tr w:rsidR="00467DEF" w:rsidRPr="002C0C01" w:rsidTr="00B127DB">
        <w:trPr>
          <w:trHeight w:val="317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b/>
                <w:sz w:val="24"/>
                <w:szCs w:val="24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</w:rPr>
              <w:t xml:space="preserve">Табельный номер: </w:t>
            </w:r>
          </w:p>
        </w:tc>
      </w:tr>
      <w:tr w:rsidR="00467DEF" w:rsidRPr="002C0C01" w:rsidTr="00B127DB">
        <w:trPr>
          <w:trHeight w:val="295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7DEF" w:rsidRPr="002C0C01" w:rsidRDefault="00467DEF" w:rsidP="00B127DB">
            <w:pPr>
              <w:spacing w:line="276" w:lineRule="auto"/>
              <w:jc w:val="left"/>
              <w:rPr>
                <w:rFonts w:ascii="Courier New" w:eastAsia="Calibri" w:hAnsi="Courier New" w:cs="Courier New"/>
                <w:sz w:val="24"/>
                <w:szCs w:val="24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sz w:val="24"/>
                <w:szCs w:val="24"/>
                <w:lang w:eastAsia="en-US"/>
              </w:rPr>
              <w:t xml:space="preserve">Типовая ролевая группа работника </w:t>
            </w:r>
            <w:r w:rsidRPr="002C0C01">
              <w:rPr>
                <w:rFonts w:ascii="Courier New" w:eastAsia="Calibri" w:hAnsi="Courier New" w:cs="Courier New"/>
                <w:b/>
                <w:sz w:val="24"/>
                <w:szCs w:val="24"/>
                <w:lang w:eastAsia="en-US"/>
              </w:rPr>
              <w:t>СУПЕРВИЗОР</w:t>
            </w:r>
          </w:p>
        </w:tc>
      </w:tr>
    </w:tbl>
    <w:p w:rsidR="00467DEF" w:rsidRPr="002C0C01" w:rsidRDefault="00467DEF" w:rsidP="00467DEF">
      <w:pPr>
        <w:spacing w:line="276" w:lineRule="auto"/>
        <w:rPr>
          <w:rFonts w:ascii="Courier New" w:eastAsia="Calibri" w:hAnsi="Courier New" w:cs="Courier New"/>
          <w:sz w:val="24"/>
          <w:szCs w:val="24"/>
          <w:lang w:eastAsia="en-US"/>
        </w:rPr>
      </w:pPr>
    </w:p>
    <w:tbl>
      <w:tblPr>
        <w:tblW w:w="98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8"/>
        <w:gridCol w:w="5803"/>
        <w:gridCol w:w="8"/>
        <w:gridCol w:w="1268"/>
        <w:gridCol w:w="8"/>
        <w:gridCol w:w="2364"/>
        <w:gridCol w:w="8"/>
      </w:tblGrid>
      <w:tr w:rsidR="00467DEF" w:rsidRPr="002C0C01" w:rsidTr="00B127DB">
        <w:trPr>
          <w:gridAfter w:val="1"/>
          <w:wAfter w:w="8" w:type="dxa"/>
          <w:trHeight w:val="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line="276" w:lineRule="auto"/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№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line="277" w:lineRule="exact"/>
              <w:ind w:left="12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Наименование</w:t>
            </w:r>
            <w:proofErr w:type="spellEnd"/>
            <w:r w:rsidRPr="002C0C01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информационного</w:t>
            </w:r>
            <w:proofErr w:type="spellEnd"/>
            <w:r w:rsidRPr="002C0C01">
              <w:rPr>
                <w:rFonts w:ascii="Courier New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актива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line="277" w:lineRule="exact"/>
              <w:jc w:val="center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Права</w:t>
            </w:r>
          </w:p>
          <w:p w:rsidR="00467DEF" w:rsidRPr="002C0C01" w:rsidRDefault="00467DEF" w:rsidP="00B127DB">
            <w:pPr>
              <w:spacing w:line="277" w:lineRule="exact"/>
              <w:jc w:val="center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доступа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eastAsia="en-US"/>
              </w:rPr>
            </w:pPr>
            <w:r w:rsidRPr="002C0C01">
              <w:rPr>
                <w:rFonts w:ascii="Courier New" w:hAnsi="Courier New" w:cs="Courier New"/>
                <w:lang w:eastAsia="en-US"/>
              </w:rPr>
              <w:t>Владелец</w:t>
            </w:r>
          </w:p>
          <w:p w:rsidR="00467DEF" w:rsidRPr="002C0C01" w:rsidRDefault="00467DEF" w:rsidP="00B127DB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информационного</w:t>
            </w:r>
            <w:proofErr w:type="spellEnd"/>
          </w:p>
          <w:p w:rsidR="00467DEF" w:rsidRPr="002C0C01" w:rsidRDefault="00467DEF" w:rsidP="00B127DB">
            <w:pPr>
              <w:spacing w:line="274" w:lineRule="exact"/>
              <w:ind w:left="140"/>
              <w:jc w:val="left"/>
              <w:rPr>
                <w:rFonts w:ascii="Courier New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hAnsi="Courier New" w:cs="Courier New"/>
                <w:lang w:val="en-US" w:eastAsia="en-US"/>
              </w:rPr>
              <w:t>актива</w:t>
            </w:r>
            <w:proofErr w:type="spellEnd"/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Домен BIS.BASHTEL.RU, Каталог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Active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Directory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- Создание учетной записи в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Active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Directory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line="276" w:lineRule="auto"/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AgentDesktop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, главная страница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- </w:t>
            </w:r>
            <w:r w:rsidR="00B96133">
              <w:fldChar w:fldCharType="begin"/>
            </w:r>
            <w:r w:rsidR="00B96133">
              <w:instrText xml:space="preserve"> HYPERLINK "file:///\\\\bis.bashtel.ru\\apps\\CTI-Agent\\CTI%20Desktop_TKC\\AgentDesktop.exe" </w:instrText>
            </w:r>
            <w:r w:rsidR="00B96133">
              <w:fldChar w:fldCharType="separate"/>
            </w:r>
            <w:r w:rsidRPr="002C0C01">
              <w:rPr>
                <w:rFonts w:ascii="Courier New" w:eastAsia="Calibri" w:hAnsi="Courier New" w:cs="Courier New"/>
                <w:color w:val="0000FF"/>
                <w:u w:val="single"/>
                <w:lang w:eastAsia="en-US"/>
              </w:rPr>
              <w:t xml:space="preserve">\\bis.bashtel.ru\apps\CTI-Agent\CTI </w:t>
            </w:r>
            <w:proofErr w:type="spellStart"/>
            <w:r w:rsidRPr="002C0C01">
              <w:rPr>
                <w:rFonts w:ascii="Courier New" w:eastAsia="Calibri" w:hAnsi="Courier New" w:cs="Courier New"/>
                <w:color w:val="0000FF"/>
                <w:u w:val="single"/>
                <w:lang w:eastAsia="en-US"/>
              </w:rPr>
              <w:t>Desktop_TKC</w:t>
            </w:r>
            <w:proofErr w:type="spellEnd"/>
            <w:r w:rsidRPr="002C0C01">
              <w:rPr>
                <w:rFonts w:ascii="Courier New" w:eastAsia="Calibri" w:hAnsi="Courier New" w:cs="Courier New"/>
                <w:color w:val="0000FF"/>
                <w:u w:val="single"/>
                <w:lang w:eastAsia="en-US"/>
              </w:rPr>
              <w:t>\AgentDesktop.exe</w:t>
            </w:r>
            <w:r w:rsidR="00B96133">
              <w:rPr>
                <w:rFonts w:ascii="Courier New" w:eastAsia="Calibri" w:hAnsi="Courier New" w:cs="Courier New"/>
                <w:color w:val="0000FF"/>
                <w:u w:val="single"/>
                <w:lang w:eastAsia="en-US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База знаний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http://tkc.bis.bashtel.ru/servicedesk/menu.html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Статистика UCCE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https://192.168.110.35:8444/cuic/Login.htmx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>ServiceManager</w:t>
            </w:r>
            <w:proofErr w:type="spellEnd"/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,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главная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страница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- C:\Program Files (x86)\HP\Service Manager 9.35\Client\ServiceManager.cmd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Кальметьев Тимур Харисович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val="en-US"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СТАРТ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 xml:space="preserve">,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справка</w:t>
            </w:r>
            <w:r w:rsidRPr="002C0C01">
              <w:rPr>
                <w:rFonts w:ascii="Courier New" w:eastAsia="Calibri" w:hAnsi="Courier New" w:cs="Courier New"/>
                <w:b/>
                <w:lang w:val="en-US" w:eastAsia="en-US"/>
              </w:rPr>
              <w:t>-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расчет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форма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модуля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Биллинг</w:t>
            </w:r>
            <w:proofErr w:type="spellEnd"/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Старт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 xml:space="preserve">     </w:t>
            </w:r>
            <w:proofErr w:type="gram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\\bis.bashtel.ru\apps\Start-RB  module</w:t>
            </w:r>
            <w:proofErr w:type="gramEnd"/>
            <w:r w:rsidRPr="002C0C01">
              <w:rPr>
                <w:rFonts w:ascii="Courier New" w:eastAsia="Calibri" w:hAnsi="Courier New" w:cs="Courier New"/>
                <w:lang w:val="en-US" w:eastAsia="en-US"/>
              </w:rPr>
              <w:t>=GS_START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 СТАРТ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заявление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\\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bis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.</w:t>
            </w:r>
            <w:proofErr w:type="spell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bashtel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.</w:t>
            </w:r>
            <w:proofErr w:type="spellStart"/>
            <w:r w:rsidRPr="002C0C01">
              <w:rPr>
                <w:rFonts w:ascii="Courier New" w:eastAsia="Calibri" w:hAnsi="Courier New" w:cs="Courier New"/>
                <w:lang w:val="en-US" w:eastAsia="en-US"/>
              </w:rPr>
              <w:t>ru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apps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\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Start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  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module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=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ABN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_</w:t>
            </w:r>
            <w:r w:rsidRPr="002C0C01">
              <w:rPr>
                <w:rFonts w:ascii="Courier New" w:eastAsia="Calibri" w:hAnsi="Courier New" w:cs="Courier New"/>
                <w:lang w:val="en-US" w:eastAsia="en-US"/>
              </w:rPr>
              <w:t>PAPERS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АСР СТАРТ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</w:t>
            </w: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контроль за движением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документов - \\bis.bashtel.ru\apps\Start  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module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>=DELAY_CONTROL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Рашитович, Леус Константин Владимирович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главная страница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http://ufa-mgmt10.net.bashtel.ru/webapp/pppoe_acct_au/main.php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справочник абонентов -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http://ufa-mgmt10.net.bashtel.ru/webapp/pppoe_index/ui.php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кабельное телевидение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http://ufa-mgmt10.net.bashtel.ru/webapp/ktv/ktv.php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заблокированные ресурсы сети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http://ufa-mgmt10.net.bashtel.ru/webapp/zapret/zapret.php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отсрочка платежа -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http://ufa-mgmt10.net.bashtel.ru/webapp/pppoe_acct_au/start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lastRenderedPageBreak/>
              <w:t xml:space="preserve">_payment_delay.php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lastRenderedPageBreak/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 xml:space="preserve">КСИ, информирование абонентов - 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http://ufa-mgmt10.net.bashtel.ru/webapp/pppoe_acct_au/abon_inform.php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КСИ, электронный ящик абонента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http://ufa-mgmt10.net.bashtel.ru/webapp/pppoe_acct_au/common/vmailnew.php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Давлетшина Луиза Фаритовна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БИС+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>, главная страница - \\bis.bashtel.ru\apps\BISPlus\BISplus.exe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Никитина Любовь Александровна, Тимилова Ирина Александровна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Тесты и инструктажи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главная страница - http://ufa-mgmt10.net.bashtel.ru/webapp/testssystem/login.html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БиллМастер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главная страница - http://app2.net.bashtel.ru/operators/intro.html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Кальметьев Тимур Харисович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Учеба,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сетевой ресурс - \\bis.bashtel.ru\deps\CTE-Ceh-TKC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База Знаний редактор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сетевой ресурс - \\bis.bashtel.ru\deps\CTE-Ceh-TKC-IPCCAgentWork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Папка ИТР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сетевой ресурс - \\bis.bashtel.ru\deps\CTE-Ceh-TKC-ITR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полный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Доступ в Интернет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, </w:t>
            </w:r>
            <w:proofErr w:type="spellStart"/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G_Internet_WWW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Групповая политика стандартного доступа в сеть </w:t>
            </w:r>
            <w:proofErr w:type="spellStart"/>
            <w:r w:rsidRPr="002C0C01">
              <w:rPr>
                <w:rFonts w:ascii="Courier New" w:eastAsia="Calibri" w:hAnsi="Courier New" w:cs="Courier New"/>
                <w:lang w:eastAsia="en-US"/>
              </w:rPr>
              <w:t>Интеренет</w:t>
            </w:r>
            <w:proofErr w:type="spellEnd"/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для сотрудников ПАО "Башинформсвязь"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Титлин Лев Сергеевич</w:t>
            </w:r>
          </w:p>
        </w:tc>
      </w:tr>
      <w:tr w:rsidR="00467DEF" w:rsidRPr="002C0C01" w:rsidTr="00B127DB">
        <w:trPr>
          <w:trHeight w:val="20"/>
          <w:jc w:val="center"/>
        </w:trPr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931822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after="200" w:line="276" w:lineRule="auto"/>
              <w:ind w:left="174" w:hanging="42"/>
              <w:contextualSpacing/>
              <w:jc w:val="left"/>
              <w:rPr>
                <w:rFonts w:ascii="Courier New" w:eastAsia="Calibri" w:hAnsi="Courier New" w:cs="Courier New"/>
                <w:lang w:eastAsia="en-US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b/>
                <w:lang w:eastAsia="en-US"/>
              </w:rPr>
              <w:t>СЭД,</w:t>
            </w:r>
            <w:r w:rsidRPr="002C0C01">
              <w:rPr>
                <w:rFonts w:ascii="Courier New" w:eastAsia="Calibri" w:hAnsi="Courier New" w:cs="Courier New"/>
                <w:lang w:eastAsia="en-US"/>
              </w:rPr>
              <w:t xml:space="preserve"> - Информационно-справочный документ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spacing w:after="200" w:line="276" w:lineRule="auto"/>
              <w:jc w:val="center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да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7DEF" w:rsidRPr="002C0C01" w:rsidRDefault="00467DEF" w:rsidP="00B127DB">
            <w:pPr>
              <w:jc w:val="left"/>
              <w:rPr>
                <w:rFonts w:ascii="Courier New" w:eastAsia="Calibri" w:hAnsi="Courier New" w:cs="Courier New"/>
                <w:lang w:eastAsia="en-US"/>
              </w:rPr>
            </w:pPr>
            <w:r w:rsidRPr="002C0C01">
              <w:rPr>
                <w:rFonts w:ascii="Courier New" w:eastAsia="Calibri" w:hAnsi="Courier New" w:cs="Courier New"/>
                <w:lang w:eastAsia="en-US"/>
              </w:rPr>
              <w:t>Хасанов Марат Рашитович</w:t>
            </w:r>
          </w:p>
        </w:tc>
      </w:tr>
    </w:tbl>
    <w:p w:rsidR="00467DEF" w:rsidRPr="002C0C01" w:rsidRDefault="00467DEF" w:rsidP="00467DEF">
      <w:pPr>
        <w:rPr>
          <w:rFonts w:ascii="Courier New" w:hAnsi="Courier New" w:cs="Courier New"/>
          <w:b/>
          <w:sz w:val="24"/>
          <w:szCs w:val="24"/>
        </w:rPr>
      </w:pPr>
    </w:p>
    <w:p w:rsidR="00467DEF" w:rsidRPr="002C0C01" w:rsidRDefault="00467DEF" w:rsidP="00467DEF">
      <w:pPr>
        <w:rPr>
          <w:rFonts w:ascii="Courier New" w:hAnsi="Courier New" w:cs="Courier New"/>
          <w:sz w:val="24"/>
          <w:szCs w:val="24"/>
        </w:rPr>
      </w:pPr>
    </w:p>
    <w:p w:rsidR="00467DEF" w:rsidRPr="002C0C01" w:rsidRDefault="00467DEF" w:rsidP="00467DEF">
      <w:pPr>
        <w:widowControl/>
        <w:autoSpaceDE/>
        <w:autoSpaceDN/>
        <w:adjustRightInd/>
        <w:rPr>
          <w:rFonts w:ascii="Courier New" w:hAnsi="Courier New" w:cs="Courier New"/>
          <w:sz w:val="24"/>
          <w:szCs w:val="24"/>
        </w:rPr>
      </w:pPr>
    </w:p>
    <w:tbl>
      <w:tblPr>
        <w:tblW w:w="4666" w:type="pct"/>
        <w:jc w:val="center"/>
        <w:tblLook w:val="0000" w:firstRow="0" w:lastRow="0" w:firstColumn="0" w:lastColumn="0" w:noHBand="0" w:noVBand="0"/>
      </w:tblPr>
      <w:tblGrid>
        <w:gridCol w:w="4859"/>
        <w:gridCol w:w="4348"/>
      </w:tblGrid>
      <w:tr w:rsidR="00467DEF" w:rsidRPr="00046D61" w:rsidTr="00B127DB">
        <w:trPr>
          <w:cantSplit/>
          <w:trHeight w:val="698"/>
          <w:jc w:val="center"/>
        </w:trPr>
        <w:tc>
          <w:tcPr>
            <w:tcW w:w="2639" w:type="pct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от </w:t>
            </w:r>
            <w:r w:rsidR="009C687E">
              <w:rPr>
                <w:rFonts w:ascii="Courier New" w:hAnsi="Courier New" w:cs="Courier New"/>
                <w:sz w:val="22"/>
                <w:szCs w:val="22"/>
              </w:rPr>
              <w:t>Заказчика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______________/М.Г. Долгоаршинных/</w:t>
            </w:r>
          </w:p>
          <w:p w:rsidR="00467DEF" w:rsidRPr="00046D61" w:rsidRDefault="00467DEF" w:rsidP="00B127DB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от </w:t>
            </w:r>
            <w:r w:rsidR="00CD7F53">
              <w:rPr>
                <w:rFonts w:ascii="Courier New" w:hAnsi="Courier New" w:cs="Courier New"/>
                <w:sz w:val="22"/>
                <w:szCs w:val="22"/>
              </w:rPr>
              <w:t>Исполнителя</w:t>
            </w:r>
            <w:r w:rsidRPr="00046D61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______________/А.Л. Петров/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«____» ____ 201_ года</w:t>
            </w:r>
          </w:p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67DEF" w:rsidRPr="00046D61" w:rsidTr="00B127DB">
        <w:trPr>
          <w:cantSplit/>
          <w:trHeight w:val="698"/>
          <w:jc w:val="center"/>
        </w:trPr>
        <w:tc>
          <w:tcPr>
            <w:tcW w:w="2639" w:type="pct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361" w:type="pct"/>
          </w:tcPr>
          <w:p w:rsidR="00467DEF" w:rsidRPr="00046D61" w:rsidRDefault="00467DEF" w:rsidP="00B127DB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467DEF" w:rsidRDefault="00467DEF" w:rsidP="00467DEF">
      <w:pPr>
        <w:rPr>
          <w:ins w:id="25" w:author="Кондраков Дмитрий Леонидович" w:date="2016-12-06T15:16:00Z"/>
          <w:rFonts w:ascii="Courier New" w:hAnsi="Courier New" w:cs="Courier New"/>
          <w:sz w:val="24"/>
          <w:szCs w:val="24"/>
        </w:rPr>
      </w:pPr>
    </w:p>
    <w:p w:rsidR="00CD7F53" w:rsidRPr="002C0C01" w:rsidRDefault="00CD7F53" w:rsidP="00467DEF">
      <w:pPr>
        <w:rPr>
          <w:rFonts w:ascii="Courier New" w:hAnsi="Courier New" w:cs="Courier New"/>
          <w:sz w:val="24"/>
          <w:szCs w:val="24"/>
        </w:rPr>
        <w:sectPr w:rsidR="00CD7F53" w:rsidRPr="002C0C01" w:rsidSect="00CD7F53">
          <w:footerReference w:type="even" r:id="rId34"/>
          <w:footerReference w:type="default" r:id="rId35"/>
          <w:type w:val="nextPage"/>
          <w:pgSz w:w="11907" w:h="16840" w:code="9"/>
          <w:pgMar w:top="709" w:right="907" w:bottom="567" w:left="1134" w:header="567" w:footer="340" w:gutter="0"/>
          <w:cols w:space="60"/>
          <w:noEndnote/>
          <w:docGrid w:linePitch="272"/>
          <w:sectPrChange w:id="26" w:author="Кондраков Дмитрий Леонидович" w:date="2016-12-06T15:17:00Z">
            <w:sectPr w:rsidR="00CD7F53" w:rsidRPr="002C0C01" w:rsidSect="00CD7F53">
              <w:type w:val="nextColumn"/>
              <w:pgMar w:top="709" w:right="907" w:bottom="567" w:left="1134" w:header="567" w:footer="340" w:gutter="0"/>
            </w:sectPr>
          </w:sectPrChange>
        </w:sectPr>
      </w:pPr>
    </w:p>
    <w:p w:rsidR="007E484F" w:rsidRPr="00046D61" w:rsidRDefault="007E484F" w:rsidP="00467DEF">
      <w:pPr>
        <w:jc w:val="center"/>
      </w:pPr>
    </w:p>
    <w:p w:rsidR="007E484F" w:rsidRPr="00046D61" w:rsidRDefault="007E484F">
      <w:pPr>
        <w:widowControl/>
        <w:autoSpaceDE/>
        <w:autoSpaceDN/>
        <w:adjustRightInd/>
      </w:pPr>
    </w:p>
    <w:p w:rsidR="007139AA" w:rsidRPr="00046D61" w:rsidRDefault="007139AA" w:rsidP="007E484F">
      <w:pPr>
        <w:sectPr w:rsidR="007139AA" w:rsidRPr="00046D61" w:rsidSect="003C75DF">
          <w:footerReference w:type="even" r:id="rId36"/>
          <w:footerReference w:type="default" r:id="rId37"/>
          <w:pgSz w:w="11907" w:h="16840" w:code="9"/>
          <w:pgMar w:top="709" w:right="907" w:bottom="567" w:left="1021" w:header="567" w:footer="340" w:gutter="0"/>
          <w:cols w:space="60"/>
          <w:noEndnote/>
          <w:docGrid w:linePitch="272"/>
        </w:sectPr>
      </w:pPr>
    </w:p>
    <w:p w:rsidR="00C82A28" w:rsidRPr="00046D61" w:rsidRDefault="00C82A28" w:rsidP="00C82A28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lastRenderedPageBreak/>
        <w:t xml:space="preserve">«Раздел </w:t>
      </w:r>
      <w:r w:rsidR="006A4FE7" w:rsidRPr="00046D61">
        <w:rPr>
          <w:rFonts w:ascii="Courier New" w:hAnsi="Courier New" w:cs="Courier New"/>
          <w:b/>
          <w:sz w:val="28"/>
          <w:szCs w:val="28"/>
        </w:rPr>
        <w:t>7</w:t>
      </w:r>
      <w:r w:rsidRPr="00046D61">
        <w:rPr>
          <w:rFonts w:ascii="Courier New" w:hAnsi="Courier New" w:cs="Courier New"/>
          <w:b/>
          <w:sz w:val="28"/>
          <w:szCs w:val="28"/>
        </w:rPr>
        <w:t>. Форма Акта оказанных услуг».</w:t>
      </w:r>
    </w:p>
    <w:p w:rsidR="00C82A28" w:rsidRPr="00046D61" w:rsidRDefault="00C82A28" w:rsidP="00DB0232">
      <w:pPr>
        <w:rPr>
          <w:rFonts w:ascii="Courier New" w:hAnsi="Courier New" w:cs="Courier New"/>
          <w:sz w:val="24"/>
          <w:szCs w:val="24"/>
        </w:rPr>
      </w:pPr>
    </w:p>
    <w:p w:rsidR="00B1526E" w:rsidRPr="00046D61" w:rsidRDefault="00B1526E" w:rsidP="00DB0232">
      <w:pPr>
        <w:rPr>
          <w:rFonts w:ascii="Courier New" w:hAnsi="Courier New" w:cs="Courier New"/>
          <w:sz w:val="22"/>
          <w:szCs w:val="22"/>
        </w:rPr>
      </w:pP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АКТ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оказанных услуг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>за __________ (месяц) 20_</w:t>
      </w:r>
      <w:r w:rsidR="00AD44DA" w:rsidRPr="00046D61">
        <w:rPr>
          <w:rFonts w:ascii="Courier New" w:hAnsi="Courier New" w:cs="Courier New"/>
          <w:b/>
          <w:bCs/>
          <w:sz w:val="22"/>
          <w:szCs w:val="22"/>
        </w:rPr>
        <w:t>_ года</w:t>
      </w:r>
    </w:p>
    <w:p w:rsidR="00B1526E" w:rsidRPr="00046D61" w:rsidRDefault="00B1526E" w:rsidP="00B1526E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B1526E" w:rsidRPr="00046D61" w:rsidRDefault="00B1526E" w:rsidP="00B1526E">
      <w:pPr>
        <w:shd w:val="clear" w:color="auto" w:fill="FFFFFF"/>
        <w:tabs>
          <w:tab w:val="left" w:pos="0"/>
        </w:tabs>
        <w:spacing w:before="115" w:line="250" w:lineRule="exact"/>
        <w:ind w:right="-6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sz w:val="22"/>
          <w:szCs w:val="22"/>
        </w:rPr>
        <w:tab/>
        <w:t xml:space="preserve">АО «МЦ-НТТ», именуемое в дальнейшем «Исполнитель», в лице </w:t>
      </w:r>
      <w:r w:rsidR="00613DEB" w:rsidRPr="00046D61">
        <w:rPr>
          <w:rFonts w:ascii="Courier New" w:hAnsi="Courier New" w:cs="Courier New"/>
          <w:sz w:val="22"/>
          <w:szCs w:val="22"/>
        </w:rPr>
        <w:t>_________________</w:t>
      </w:r>
      <w:r w:rsidRPr="00046D61">
        <w:rPr>
          <w:rFonts w:ascii="Courier New" w:hAnsi="Courier New" w:cs="Courier New"/>
          <w:sz w:val="22"/>
          <w:szCs w:val="22"/>
        </w:rPr>
        <w:t xml:space="preserve">, действующего на основании Устава, и </w:t>
      </w:r>
      <w:r w:rsidR="00F0325F" w:rsidRPr="00046D61">
        <w:rPr>
          <w:rFonts w:ascii="Courier New" w:hAnsi="Courier New" w:cs="Courier New"/>
          <w:sz w:val="22"/>
          <w:szCs w:val="22"/>
        </w:rPr>
        <w:t>ПАО «Башинформсвязь»</w:t>
      </w:r>
      <w:r w:rsidRPr="00046D61">
        <w:rPr>
          <w:rFonts w:ascii="Courier New" w:hAnsi="Courier New" w:cs="Courier New"/>
          <w:sz w:val="22"/>
          <w:szCs w:val="22"/>
        </w:rPr>
        <w:t xml:space="preserve">, именуемое в дальнейшем «Заказчик», в лице </w:t>
      </w:r>
      <w:r w:rsidR="00613DEB" w:rsidRPr="00046D61">
        <w:rPr>
          <w:rFonts w:ascii="Courier New" w:hAnsi="Courier New" w:cs="Courier New"/>
          <w:sz w:val="22"/>
          <w:szCs w:val="22"/>
        </w:rPr>
        <w:t>_________________________дей</w:t>
      </w:r>
      <w:r w:rsidRPr="00046D61">
        <w:rPr>
          <w:rFonts w:ascii="Courier New" w:hAnsi="Courier New" w:cs="Courier New"/>
          <w:sz w:val="22"/>
          <w:szCs w:val="22"/>
        </w:rPr>
        <w:t xml:space="preserve">ствующего на основании </w:t>
      </w:r>
      <w:r w:rsidR="00613DEB" w:rsidRPr="00046D61">
        <w:rPr>
          <w:rFonts w:ascii="Courier New" w:hAnsi="Courier New" w:cs="Courier New"/>
          <w:sz w:val="22"/>
          <w:szCs w:val="22"/>
        </w:rPr>
        <w:t xml:space="preserve">________________________, </w:t>
      </w:r>
      <w:r w:rsidRPr="00046D61">
        <w:rPr>
          <w:rFonts w:ascii="Courier New" w:hAnsi="Courier New" w:cs="Courier New"/>
          <w:sz w:val="22"/>
          <w:szCs w:val="22"/>
        </w:rPr>
        <w:t xml:space="preserve">составили настоящий Акт оказанных услуг по Дополнительному соглашению № </w:t>
      </w:r>
      <w:r w:rsidR="00DC5418">
        <w:rPr>
          <w:rFonts w:ascii="Courier New" w:hAnsi="Courier New" w:cs="Courier New"/>
          <w:sz w:val="22"/>
          <w:szCs w:val="22"/>
        </w:rPr>
        <w:t>1</w:t>
      </w:r>
      <w:r w:rsidR="00613DEB" w:rsidRPr="00046D61">
        <w:rPr>
          <w:rFonts w:ascii="Courier New" w:hAnsi="Courier New" w:cs="Courier New"/>
          <w:sz w:val="22"/>
          <w:szCs w:val="22"/>
        </w:rPr>
        <w:t xml:space="preserve"> </w:t>
      </w:r>
      <w:r w:rsidRPr="00046D61">
        <w:rPr>
          <w:rFonts w:ascii="Courier New" w:hAnsi="Courier New" w:cs="Courier New"/>
          <w:sz w:val="22"/>
          <w:szCs w:val="22"/>
        </w:rPr>
        <w:t xml:space="preserve">от </w:t>
      </w:r>
      <w:proofErr w:type="gramStart"/>
      <w:r w:rsidRPr="00046D61">
        <w:rPr>
          <w:rFonts w:ascii="Courier New" w:hAnsi="Courier New" w:cs="Courier New"/>
          <w:sz w:val="22"/>
          <w:szCs w:val="22"/>
        </w:rPr>
        <w:t xml:space="preserve">« </w:t>
      </w:r>
      <w:r w:rsidR="00613DEB" w:rsidRPr="00046D61">
        <w:rPr>
          <w:rFonts w:ascii="Courier New" w:hAnsi="Courier New" w:cs="Courier New"/>
          <w:sz w:val="22"/>
          <w:szCs w:val="22"/>
        </w:rPr>
        <w:t>_</w:t>
      </w:r>
      <w:proofErr w:type="gramEnd"/>
      <w:r w:rsidR="00613DEB" w:rsidRPr="00046D61">
        <w:rPr>
          <w:rFonts w:ascii="Courier New" w:hAnsi="Courier New" w:cs="Courier New"/>
          <w:sz w:val="22"/>
          <w:szCs w:val="22"/>
        </w:rPr>
        <w:t>_</w:t>
      </w:r>
      <w:r w:rsidRPr="00046D61">
        <w:rPr>
          <w:rFonts w:ascii="Courier New" w:hAnsi="Courier New" w:cs="Courier New"/>
          <w:sz w:val="22"/>
          <w:szCs w:val="22"/>
        </w:rPr>
        <w:t xml:space="preserve">» </w:t>
      </w:r>
      <w:r w:rsidR="00F0325F" w:rsidRPr="00046D61">
        <w:rPr>
          <w:rFonts w:ascii="Courier New" w:hAnsi="Courier New" w:cs="Courier New"/>
          <w:sz w:val="22"/>
          <w:szCs w:val="22"/>
        </w:rPr>
        <w:t>__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>20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г. к Договору об оказании услуг </w:t>
      </w:r>
      <w:r w:rsidR="00DC5418" w:rsidRPr="00DC5418">
        <w:rPr>
          <w:rFonts w:ascii="Courier New" w:hAnsi="Courier New" w:cs="Courier New"/>
          <w:sz w:val="22"/>
          <w:szCs w:val="22"/>
        </w:rPr>
        <w:t xml:space="preserve">№ИСО_2016 </w:t>
      </w:r>
      <w:r w:rsidRPr="00046D61">
        <w:rPr>
          <w:rFonts w:ascii="Courier New" w:hAnsi="Courier New" w:cs="Courier New"/>
          <w:sz w:val="22"/>
          <w:szCs w:val="22"/>
        </w:rPr>
        <w:t xml:space="preserve">от « 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 » </w:t>
      </w:r>
      <w:r w:rsidR="00613DEB" w:rsidRPr="00046D61">
        <w:rPr>
          <w:rFonts w:ascii="Courier New" w:hAnsi="Courier New" w:cs="Courier New"/>
          <w:sz w:val="22"/>
          <w:szCs w:val="22"/>
        </w:rPr>
        <w:t>______</w:t>
      </w:r>
      <w:r w:rsidRPr="00046D61">
        <w:rPr>
          <w:rFonts w:ascii="Courier New" w:hAnsi="Courier New" w:cs="Courier New"/>
          <w:sz w:val="22"/>
          <w:szCs w:val="22"/>
        </w:rPr>
        <w:t>20</w:t>
      </w:r>
      <w:r w:rsidR="00613DEB" w:rsidRPr="00046D61">
        <w:rPr>
          <w:rFonts w:ascii="Courier New" w:hAnsi="Courier New" w:cs="Courier New"/>
          <w:sz w:val="22"/>
          <w:szCs w:val="22"/>
        </w:rPr>
        <w:t>__</w:t>
      </w:r>
      <w:r w:rsidRPr="00046D61">
        <w:rPr>
          <w:rFonts w:ascii="Courier New" w:hAnsi="Courier New" w:cs="Courier New"/>
          <w:sz w:val="22"/>
          <w:szCs w:val="22"/>
        </w:rPr>
        <w:t xml:space="preserve">г. за </w:t>
      </w:r>
      <w:r w:rsidR="00613DEB" w:rsidRPr="00046D61">
        <w:rPr>
          <w:rFonts w:ascii="Courier New" w:hAnsi="Courier New" w:cs="Courier New"/>
          <w:sz w:val="22"/>
          <w:szCs w:val="22"/>
        </w:rPr>
        <w:t>_____(месяц) 20_</w:t>
      </w:r>
      <w:r w:rsidRPr="00046D61">
        <w:rPr>
          <w:rFonts w:ascii="Courier New" w:hAnsi="Courier New" w:cs="Courier New"/>
          <w:sz w:val="22"/>
          <w:szCs w:val="22"/>
        </w:rPr>
        <w:t xml:space="preserve"> года.</w:t>
      </w:r>
    </w:p>
    <w:p w:rsidR="00613DEB" w:rsidRPr="00046D61" w:rsidRDefault="00613DEB" w:rsidP="00B1526E">
      <w:pPr>
        <w:shd w:val="clear" w:color="auto" w:fill="FFFFFF"/>
        <w:tabs>
          <w:tab w:val="left" w:pos="0"/>
        </w:tabs>
        <w:spacing w:before="115" w:line="250" w:lineRule="exact"/>
        <w:ind w:right="-6"/>
        <w:rPr>
          <w:rFonts w:ascii="Courier New" w:hAnsi="Courier New" w:cs="Courier New"/>
          <w:sz w:val="22"/>
          <w:szCs w:val="22"/>
        </w:rPr>
      </w:pPr>
    </w:p>
    <w:p w:rsidR="00B2392C" w:rsidRPr="00046D61" w:rsidRDefault="00B1526E" w:rsidP="00931822">
      <w:pPr>
        <w:pStyle w:val="af8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Оказанные услуги на территории _Структурного подразделения _Заказчика - </w:t>
      </w:r>
      <w:r w:rsidR="00F0325F" w:rsidRPr="00046D61">
        <w:rPr>
          <w:rFonts w:ascii="Courier New" w:hAnsi="Courier New" w:cs="Courier New"/>
          <w:b/>
          <w:sz w:val="22"/>
          <w:szCs w:val="22"/>
        </w:rPr>
        <w:t>ПАО «Башинформсвязь»</w:t>
      </w:r>
      <w:r w:rsidRPr="00046D61">
        <w:rPr>
          <w:rFonts w:ascii="Courier New" w:hAnsi="Courier New" w:cs="Courier New"/>
          <w:b/>
          <w:bCs/>
          <w:sz w:val="22"/>
          <w:szCs w:val="22"/>
        </w:rPr>
        <w:t>:</w:t>
      </w:r>
    </w:p>
    <w:p w:rsidR="0060659C" w:rsidRPr="00046D61" w:rsidRDefault="007464EF" w:rsidP="00931822">
      <w:pPr>
        <w:pStyle w:val="af8"/>
        <w:widowControl/>
        <w:numPr>
          <w:ilvl w:val="1"/>
          <w:numId w:val="22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Информационно-техническая поддержка</w:t>
      </w:r>
      <w:r w:rsidR="00B1526E" w:rsidRPr="00046D61">
        <w:rPr>
          <w:rFonts w:ascii="Courier New" w:hAnsi="Courier New" w:cs="Courier New"/>
          <w:b/>
          <w:sz w:val="22"/>
          <w:szCs w:val="22"/>
        </w:rPr>
        <w:t>:</w:t>
      </w:r>
    </w:p>
    <w:tbl>
      <w:tblPr>
        <w:tblW w:w="1382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527"/>
        <w:gridCol w:w="2740"/>
        <w:gridCol w:w="2620"/>
        <w:gridCol w:w="3245"/>
      </w:tblGrid>
      <w:tr w:rsidR="00FA6782" w:rsidRPr="00046D61" w:rsidTr="002C2A11">
        <w:trPr>
          <w:trHeight w:val="508"/>
        </w:trPr>
        <w:tc>
          <w:tcPr>
            <w:tcW w:w="269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Фонд времени обслуживания, час</w:t>
            </w:r>
          </w:p>
        </w:tc>
        <w:tc>
          <w:tcPr>
            <w:tcW w:w="2527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Процент вызовов, обслуженных в течение 30 сек, %</w:t>
            </w:r>
          </w:p>
        </w:tc>
        <w:tc>
          <w:tcPr>
            <w:tcW w:w="2740" w:type="dxa"/>
            <w:vAlign w:val="center"/>
          </w:tcPr>
          <w:p w:rsidR="00FA6782" w:rsidRPr="00046D61" w:rsidRDefault="0030009D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Доля потерянных вызовов, %</w:t>
            </w:r>
          </w:p>
        </w:tc>
        <w:tc>
          <w:tcPr>
            <w:tcW w:w="262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обработанных электронных обращений, шт.</w:t>
            </w:r>
          </w:p>
        </w:tc>
        <w:tc>
          <w:tcPr>
            <w:tcW w:w="3245" w:type="dxa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заявок на подключение к Услугам Заказчика и изменение профиля сервисов, шт.</w:t>
            </w:r>
          </w:p>
        </w:tc>
      </w:tr>
      <w:tr w:rsidR="00FA6782" w:rsidRPr="00046D61" w:rsidTr="002C2A11">
        <w:trPr>
          <w:trHeight w:val="407"/>
        </w:trPr>
        <w:tc>
          <w:tcPr>
            <w:tcW w:w="269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74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45" w:type="dxa"/>
            <w:vAlign w:val="center"/>
          </w:tcPr>
          <w:p w:rsidR="00FA6782" w:rsidRPr="00046D61" w:rsidRDefault="00FA6782" w:rsidP="002C2A1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834578" w:rsidRPr="00046D61" w:rsidRDefault="00834578" w:rsidP="00834578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1620" w:right="-6"/>
        <w:rPr>
          <w:rFonts w:ascii="Courier New" w:hAnsi="Courier New" w:cs="Courier New"/>
          <w:b/>
          <w:sz w:val="22"/>
          <w:szCs w:val="22"/>
        </w:rPr>
      </w:pPr>
    </w:p>
    <w:p w:rsidR="00B2392C" w:rsidRPr="00046D61" w:rsidRDefault="00B1526E" w:rsidP="00931822">
      <w:pPr>
        <w:pStyle w:val="af8"/>
        <w:numPr>
          <w:ilvl w:val="1"/>
          <w:numId w:val="22"/>
        </w:numPr>
        <w:shd w:val="clear" w:color="auto" w:fill="FFFFFF"/>
        <w:tabs>
          <w:tab w:val="left" w:pos="0"/>
        </w:tabs>
        <w:spacing w:before="115" w:line="250" w:lineRule="exact"/>
        <w:ind w:right="-6"/>
        <w:jc w:val="left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З</w:t>
      </w:r>
      <w:r w:rsidRPr="00046D61">
        <w:rPr>
          <w:rFonts w:ascii="Courier New" w:hAnsi="Courier New" w:cs="Courier New"/>
          <w:sz w:val="22"/>
          <w:szCs w:val="22"/>
        </w:rPr>
        <w:t xml:space="preserve">аявки на подключение к Услугам Заказчика </w:t>
      </w:r>
      <w:r w:rsidR="00AD44DA" w:rsidRPr="00046D61">
        <w:rPr>
          <w:rFonts w:ascii="Courier New" w:hAnsi="Courier New" w:cs="Courier New"/>
          <w:sz w:val="22"/>
          <w:szCs w:val="22"/>
        </w:rPr>
        <w:t>и изменение</w:t>
      </w:r>
      <w:r w:rsidRPr="00046D61">
        <w:rPr>
          <w:rFonts w:ascii="Courier New" w:hAnsi="Courier New" w:cs="Courier New"/>
          <w:sz w:val="22"/>
          <w:szCs w:val="22"/>
        </w:rPr>
        <w:t xml:space="preserve"> профиля сервисов</w:t>
      </w:r>
    </w:p>
    <w:p w:rsidR="0060659C" w:rsidRPr="00046D61" w:rsidRDefault="0060659C" w:rsidP="0060659C">
      <w:pPr>
        <w:pStyle w:val="af8"/>
        <w:shd w:val="clear" w:color="auto" w:fill="FFFFFF"/>
        <w:tabs>
          <w:tab w:val="left" w:pos="0"/>
        </w:tabs>
        <w:spacing w:before="115" w:line="250" w:lineRule="exact"/>
        <w:ind w:left="2340" w:right="-6"/>
        <w:rPr>
          <w:rFonts w:ascii="Courier New" w:hAnsi="Courier New" w:cs="Courier New"/>
          <w:sz w:val="22"/>
          <w:szCs w:val="22"/>
          <w:u w:val="single"/>
        </w:rPr>
      </w:pPr>
    </w:p>
    <w:tbl>
      <w:tblPr>
        <w:tblW w:w="0" w:type="auto"/>
        <w:tblInd w:w="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3368"/>
        <w:gridCol w:w="5044"/>
      </w:tblGrid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Услуги и опции</w:t>
            </w:r>
          </w:p>
        </w:tc>
        <w:tc>
          <w:tcPr>
            <w:tcW w:w="5044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Количество заявок на подключение к Услугам Заказчика и изменение профиля сервисов, шт.</w:t>
            </w: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ДВО</w:t>
            </w:r>
          </w:p>
        </w:tc>
        <w:tc>
          <w:tcPr>
            <w:tcW w:w="5044" w:type="dxa"/>
            <w:vAlign w:val="center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ИНТЕРНЕТ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ОТА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IP-TV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lastRenderedPageBreak/>
              <w:t>ЦТВ/КТВ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ПАКЕТЫ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Cs/>
                <w:sz w:val="22"/>
                <w:szCs w:val="22"/>
              </w:rPr>
              <w:t>РАДИО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</w:p>
        </w:tc>
      </w:tr>
      <w:tr w:rsidR="00B1526E" w:rsidRPr="00046D61" w:rsidTr="00E67B9B">
        <w:tc>
          <w:tcPr>
            <w:tcW w:w="3368" w:type="dxa"/>
            <w:vAlign w:val="center"/>
          </w:tcPr>
          <w:p w:rsidR="00B1526E" w:rsidRPr="00046D61" w:rsidRDefault="00B1526E" w:rsidP="00E67B9B">
            <w:pPr>
              <w:pStyle w:val="af8"/>
              <w:tabs>
                <w:tab w:val="left" w:pos="0"/>
              </w:tabs>
              <w:spacing w:before="115" w:line="250" w:lineRule="exact"/>
              <w:ind w:left="0" w:right="-6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5044" w:type="dxa"/>
            <w:vAlign w:val="bottom"/>
          </w:tcPr>
          <w:p w:rsidR="00B1526E" w:rsidRPr="00046D61" w:rsidRDefault="00B1526E" w:rsidP="00E67B9B">
            <w:pPr>
              <w:tabs>
                <w:tab w:val="left" w:pos="0"/>
              </w:tabs>
              <w:spacing w:before="115" w:line="250" w:lineRule="exact"/>
              <w:ind w:right="-6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</w:tr>
    </w:tbl>
    <w:p w:rsidR="00B1526E" w:rsidRPr="00046D61" w:rsidRDefault="00B1526E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B2392C" w:rsidRPr="00046D61" w:rsidRDefault="00B1526E" w:rsidP="00931822">
      <w:pPr>
        <w:pStyle w:val="af8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21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/>
          <w:bCs/>
          <w:iCs/>
          <w:sz w:val="22"/>
          <w:szCs w:val="22"/>
        </w:rPr>
        <w:t>Объем стоимости услуг.</w:t>
      </w:r>
    </w:p>
    <w:p w:rsidR="0060659C" w:rsidRPr="00046D61" w:rsidRDefault="0060659C" w:rsidP="0060659C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D646F9" w:rsidRPr="00046D61" w:rsidRDefault="00B1526E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  <w:r w:rsidRPr="00046D61">
        <w:rPr>
          <w:rFonts w:ascii="Courier New" w:hAnsi="Courier New" w:cs="Courier New"/>
          <w:bCs/>
          <w:iCs/>
          <w:sz w:val="22"/>
          <w:szCs w:val="22"/>
        </w:rPr>
        <w:t>Стоимость услуг Исполнителя за информационно-</w:t>
      </w:r>
      <w:r w:rsidR="003863DD">
        <w:rPr>
          <w:rFonts w:ascii="Courier New" w:hAnsi="Courier New" w:cs="Courier New"/>
          <w:bCs/>
          <w:iCs/>
          <w:sz w:val="22"/>
          <w:szCs w:val="22"/>
        </w:rPr>
        <w:t xml:space="preserve">техническое </w:t>
      </w:r>
      <w:r w:rsidRPr="00046D61">
        <w:rPr>
          <w:rFonts w:ascii="Courier New" w:hAnsi="Courier New" w:cs="Courier New"/>
          <w:bCs/>
          <w:iCs/>
          <w:sz w:val="22"/>
          <w:szCs w:val="22"/>
        </w:rPr>
        <w:t xml:space="preserve">обслуживание Абонентов </w:t>
      </w:r>
      <w:r w:rsidRPr="00046D61">
        <w:rPr>
          <w:rFonts w:ascii="Courier New" w:hAnsi="Courier New" w:cs="Courier New"/>
          <w:b/>
          <w:bCs/>
          <w:iCs/>
          <w:sz w:val="22"/>
          <w:szCs w:val="22"/>
        </w:rPr>
        <w:t xml:space="preserve">на территории действия </w:t>
      </w:r>
      <w:r w:rsidR="00834578" w:rsidRPr="00046D61">
        <w:rPr>
          <w:rFonts w:ascii="Courier New" w:hAnsi="Courier New" w:cs="Courier New"/>
          <w:sz w:val="22"/>
          <w:szCs w:val="22"/>
        </w:rPr>
        <w:t>«Башинформсвязь»</w:t>
      </w:r>
      <w:r w:rsidRPr="00046D61">
        <w:rPr>
          <w:rFonts w:ascii="Courier New" w:hAnsi="Courier New" w:cs="Courier New"/>
          <w:bCs/>
          <w:iCs/>
          <w:sz w:val="22"/>
          <w:szCs w:val="22"/>
        </w:rPr>
        <w:t>, в соответствии с Разделом</w:t>
      </w:r>
      <w:r w:rsidR="007464EF" w:rsidRPr="00046D61">
        <w:rPr>
          <w:rFonts w:ascii="Courier New" w:hAnsi="Courier New" w:cs="Courier New"/>
          <w:bCs/>
          <w:iCs/>
          <w:sz w:val="22"/>
          <w:szCs w:val="22"/>
        </w:rPr>
        <w:t> </w:t>
      </w:r>
      <w:r w:rsidRPr="00046D61">
        <w:rPr>
          <w:rFonts w:ascii="Courier New" w:hAnsi="Courier New" w:cs="Courier New"/>
          <w:bCs/>
          <w:sz w:val="22"/>
          <w:szCs w:val="22"/>
        </w:rPr>
        <w:t>№</w:t>
      </w:r>
      <w:r w:rsidR="007464EF" w:rsidRPr="00046D61">
        <w:rPr>
          <w:rFonts w:ascii="Courier New" w:hAnsi="Courier New" w:cs="Courier New"/>
          <w:bCs/>
          <w:sz w:val="22"/>
          <w:szCs w:val="22"/>
        </w:rPr>
        <w:t> </w:t>
      </w:r>
      <w:r w:rsidR="00613DEB" w:rsidRPr="00046D61">
        <w:rPr>
          <w:rFonts w:ascii="Courier New" w:hAnsi="Courier New" w:cs="Courier New"/>
          <w:bCs/>
          <w:sz w:val="22"/>
          <w:szCs w:val="22"/>
        </w:rPr>
        <w:t>5</w:t>
      </w:r>
      <w:r w:rsidRPr="00046D61">
        <w:rPr>
          <w:rFonts w:ascii="Courier New" w:hAnsi="Courier New" w:cs="Courier New"/>
          <w:sz w:val="22"/>
          <w:szCs w:val="22"/>
        </w:rPr>
        <w:t>дополнительного соглашения</w:t>
      </w:r>
      <w:r w:rsidRPr="00046D61">
        <w:rPr>
          <w:rFonts w:ascii="Courier New" w:hAnsi="Courier New" w:cs="Courier New"/>
          <w:bCs/>
          <w:sz w:val="22"/>
          <w:szCs w:val="22"/>
        </w:rPr>
        <w:t xml:space="preserve"> составляет</w:t>
      </w:r>
      <w:r w:rsidRPr="00046D61">
        <w:rPr>
          <w:rFonts w:ascii="Courier New" w:hAnsi="Courier New" w:cs="Courier New"/>
          <w:sz w:val="22"/>
          <w:szCs w:val="22"/>
        </w:rPr>
        <w:t>:</w:t>
      </w:r>
    </w:p>
    <w:p w:rsidR="0060659C" w:rsidRPr="00046D61" w:rsidRDefault="0060659C" w:rsidP="00B1526E">
      <w:pPr>
        <w:pStyle w:val="af8"/>
        <w:widowControl/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left="900" w:right="21"/>
        <w:rPr>
          <w:rFonts w:ascii="Courier New" w:hAnsi="Courier New" w:cs="Courier New"/>
          <w:sz w:val="22"/>
          <w:szCs w:val="22"/>
        </w:rPr>
      </w:pPr>
    </w:p>
    <w:p w:rsidR="0060659C" w:rsidRPr="00046D61" w:rsidRDefault="007464EF" w:rsidP="00931822">
      <w:pPr>
        <w:pStyle w:val="af8"/>
        <w:widowControl/>
        <w:numPr>
          <w:ilvl w:val="1"/>
          <w:numId w:val="20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Информационно-техническая поддержка:</w:t>
      </w:r>
    </w:p>
    <w:tbl>
      <w:tblPr>
        <w:tblW w:w="450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4373"/>
        <w:gridCol w:w="5637"/>
      </w:tblGrid>
      <w:tr w:rsidR="00B1526E" w:rsidRPr="00046D61" w:rsidTr="00157DA0">
        <w:trPr>
          <w:trHeight w:val="508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Размер вознаграждения</w:t>
            </w:r>
          </w:p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(руб.)</w:t>
            </w:r>
          </w:p>
        </w:tc>
      </w:tr>
      <w:tr w:rsidR="00B1526E" w:rsidRPr="00046D61" w:rsidTr="00157DA0">
        <w:trPr>
          <w:tblHeader/>
        </w:trPr>
        <w:tc>
          <w:tcPr>
            <w:tcW w:w="1461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без НДС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НДС-18%</w:t>
            </w:r>
          </w:p>
        </w:tc>
        <w:tc>
          <w:tcPr>
            <w:tcW w:w="1993" w:type="pct"/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</w:tr>
      <w:tr w:rsidR="00B1526E" w:rsidRPr="00046D61" w:rsidTr="00157DA0">
        <w:trPr>
          <w:tblHeader/>
        </w:trPr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6E" w:rsidRPr="00046D61" w:rsidRDefault="00B1526E" w:rsidP="00157DA0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</w:tbl>
    <w:p w:rsidR="00B1526E" w:rsidRPr="00046D61" w:rsidRDefault="00B1526E" w:rsidP="00B1526E">
      <w:pPr>
        <w:jc w:val="center"/>
        <w:rPr>
          <w:rFonts w:ascii="Courier New" w:hAnsi="Courier New" w:cs="Courier New"/>
          <w:sz w:val="22"/>
          <w:szCs w:val="22"/>
        </w:rPr>
      </w:pPr>
    </w:p>
    <w:p w:rsidR="00B1526E" w:rsidRPr="00046D61" w:rsidRDefault="00B1526E" w:rsidP="00B1526E">
      <w:pPr>
        <w:jc w:val="center"/>
        <w:rPr>
          <w:rFonts w:ascii="Courier New" w:eastAsia="Calibri" w:hAnsi="Courier New" w:cs="Courier New"/>
          <w:sz w:val="22"/>
          <w:szCs w:val="22"/>
          <w:lang w:eastAsia="en-US"/>
        </w:rPr>
      </w:pPr>
    </w:p>
    <w:p w:rsidR="002B39BC" w:rsidRPr="00046D61" w:rsidRDefault="002B39BC" w:rsidP="00931822">
      <w:pPr>
        <w:pStyle w:val="af8"/>
        <w:widowControl/>
        <w:numPr>
          <w:ilvl w:val="1"/>
          <w:numId w:val="20"/>
        </w:numPr>
        <w:shd w:val="clear" w:color="auto" w:fill="FFFFFF"/>
        <w:tabs>
          <w:tab w:val="left" w:pos="0"/>
        </w:tabs>
        <w:autoSpaceDE/>
        <w:autoSpaceDN/>
        <w:adjustRightInd/>
        <w:spacing w:before="115" w:line="250" w:lineRule="exact"/>
        <w:ind w:right="-6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Обучение новому функционалу:</w:t>
      </w:r>
    </w:p>
    <w:tbl>
      <w:tblPr>
        <w:tblW w:w="450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2"/>
        <w:gridCol w:w="4373"/>
        <w:gridCol w:w="5637"/>
      </w:tblGrid>
      <w:tr w:rsidR="002B39BC" w:rsidRPr="00046D61" w:rsidTr="00214B4C">
        <w:trPr>
          <w:trHeight w:val="50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Размер вознаграждения</w:t>
            </w:r>
          </w:p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(руб.)</w:t>
            </w:r>
          </w:p>
        </w:tc>
      </w:tr>
      <w:tr w:rsidR="002B39BC" w:rsidRPr="00046D61" w:rsidTr="00214B4C">
        <w:trPr>
          <w:tblHeader/>
        </w:trPr>
        <w:tc>
          <w:tcPr>
            <w:tcW w:w="1461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без НДС</w:t>
            </w:r>
          </w:p>
        </w:tc>
        <w:tc>
          <w:tcPr>
            <w:tcW w:w="1546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НДС-18%</w:t>
            </w:r>
          </w:p>
        </w:tc>
        <w:tc>
          <w:tcPr>
            <w:tcW w:w="1993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</w:tr>
      <w:tr w:rsidR="002B39BC" w:rsidRPr="00046D61" w:rsidTr="00214B4C">
        <w:tc>
          <w:tcPr>
            <w:tcW w:w="1461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46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993" w:type="pct"/>
            <w:vAlign w:val="center"/>
          </w:tcPr>
          <w:p w:rsidR="002B39BC" w:rsidRPr="00046D61" w:rsidRDefault="002B39BC" w:rsidP="00214B4C">
            <w:pPr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</w:tbl>
    <w:p w:rsidR="002B39BC" w:rsidRPr="00046D61" w:rsidRDefault="002B39BC" w:rsidP="00430C4E">
      <w:pPr>
        <w:tabs>
          <w:tab w:val="left" w:pos="648"/>
        </w:tabs>
        <w:ind w:left="648"/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B1526E" w:rsidRPr="00046D61" w:rsidRDefault="00B1526E" w:rsidP="00430C4E">
      <w:pPr>
        <w:tabs>
          <w:tab w:val="left" w:pos="648"/>
        </w:tabs>
        <w:ind w:left="648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Всего оказано услуг на сумму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______</w:t>
      </w:r>
      <w:proofErr w:type="gramStart"/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>(</w:t>
      </w:r>
      <w:proofErr w:type="gramEnd"/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сумма прописью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), в том числе НДС 18%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_______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рублей </w:t>
      </w:r>
      <w:r w:rsidR="00FB4A9A" w:rsidRPr="00046D61">
        <w:rPr>
          <w:rFonts w:ascii="Courier New" w:hAnsi="Courier New" w:cs="Courier New"/>
          <w:b/>
          <w:bCs/>
          <w:sz w:val="22"/>
          <w:szCs w:val="22"/>
        </w:rPr>
        <w:t>__</w:t>
      </w:r>
      <w:r w:rsidRPr="00046D61">
        <w:rPr>
          <w:rFonts w:ascii="Courier New" w:hAnsi="Courier New" w:cs="Courier New"/>
          <w:b/>
          <w:bCs/>
          <w:sz w:val="22"/>
          <w:szCs w:val="22"/>
        </w:rPr>
        <w:t xml:space="preserve"> копеек.</w:t>
      </w:r>
    </w:p>
    <w:p w:rsidR="00430C4E" w:rsidRPr="00046D61" w:rsidRDefault="00B1526E" w:rsidP="00430C4E">
      <w:pPr>
        <w:tabs>
          <w:tab w:val="left" w:pos="648"/>
        </w:tabs>
        <w:jc w:val="center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 xml:space="preserve">Услуги, указанные в </w:t>
      </w:r>
      <w:r w:rsidRPr="00046D61">
        <w:rPr>
          <w:rFonts w:ascii="Courier New" w:hAnsi="Courier New" w:cs="Courier New"/>
          <w:sz w:val="22"/>
          <w:szCs w:val="22"/>
        </w:rPr>
        <w:t>настоящем дополнительном соглашении</w:t>
      </w:r>
      <w:r w:rsidRPr="00046D61">
        <w:rPr>
          <w:rFonts w:ascii="Courier New" w:hAnsi="Courier New" w:cs="Courier New"/>
          <w:bCs/>
          <w:sz w:val="22"/>
          <w:szCs w:val="22"/>
        </w:rPr>
        <w:t>, оказаны Исполнителем в полном объеме.</w:t>
      </w:r>
    </w:p>
    <w:p w:rsidR="00B1526E" w:rsidRPr="00046D61" w:rsidRDefault="00B1526E" w:rsidP="00430C4E">
      <w:pPr>
        <w:tabs>
          <w:tab w:val="left" w:pos="648"/>
        </w:tabs>
        <w:ind w:left="993"/>
        <w:rPr>
          <w:rFonts w:ascii="Courier New" w:hAnsi="Courier New" w:cs="Courier New"/>
          <w:bCs/>
          <w:sz w:val="22"/>
          <w:szCs w:val="22"/>
        </w:rPr>
      </w:pPr>
      <w:r w:rsidRPr="00046D61">
        <w:rPr>
          <w:rFonts w:ascii="Courier New" w:hAnsi="Courier New" w:cs="Courier New"/>
          <w:bCs/>
          <w:sz w:val="22"/>
          <w:szCs w:val="22"/>
        </w:rPr>
        <w:t>Заказчик не имеет претензий к Исполнителю.</w:t>
      </w:r>
    </w:p>
    <w:p w:rsidR="0060659C" w:rsidRPr="00046D61" w:rsidRDefault="0060659C" w:rsidP="00430C4E">
      <w:pPr>
        <w:tabs>
          <w:tab w:val="left" w:pos="648"/>
        </w:tabs>
        <w:ind w:left="993"/>
        <w:rPr>
          <w:rFonts w:ascii="Courier New" w:hAnsi="Courier New" w:cs="Courier New"/>
          <w:bCs/>
          <w:sz w:val="22"/>
          <w:szCs w:val="22"/>
        </w:rPr>
      </w:pPr>
    </w:p>
    <w:tbl>
      <w:tblPr>
        <w:tblW w:w="12858" w:type="dxa"/>
        <w:tblInd w:w="1033" w:type="dxa"/>
        <w:tblLayout w:type="fixed"/>
        <w:tblLook w:val="0000" w:firstRow="0" w:lastRow="0" w:firstColumn="0" w:lastColumn="0" w:noHBand="0" w:noVBand="0"/>
      </w:tblPr>
      <w:tblGrid>
        <w:gridCol w:w="6967"/>
        <w:gridCol w:w="5891"/>
      </w:tblGrid>
      <w:tr w:rsidR="00FB4A9A" w:rsidRPr="00046D61" w:rsidTr="005041DE">
        <w:trPr>
          <w:cantSplit/>
          <w:trHeight w:val="1998"/>
        </w:trPr>
        <w:tc>
          <w:tcPr>
            <w:tcW w:w="6967" w:type="dxa"/>
          </w:tcPr>
          <w:p w:rsidR="00FB4A9A" w:rsidRPr="00046D61" w:rsidRDefault="00430C4E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  <w:sz w:val="22"/>
                <w:szCs w:val="22"/>
              </w:rPr>
            </w:pPr>
            <w:r w:rsidRPr="00046D61">
              <w:rPr>
                <w:rFonts w:cs="Courier New"/>
                <w:b/>
                <w:sz w:val="22"/>
                <w:szCs w:val="22"/>
              </w:rPr>
              <w:lastRenderedPageBreak/>
              <w:t xml:space="preserve">От 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Заказчик</w:t>
            </w:r>
            <w:r w:rsidRPr="00046D61">
              <w:rPr>
                <w:rFonts w:cs="Courier New"/>
                <w:b/>
                <w:sz w:val="22"/>
                <w:szCs w:val="22"/>
              </w:rPr>
              <w:t>а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:</w:t>
            </w:r>
          </w:p>
          <w:p w:rsidR="00FB4A9A" w:rsidRPr="00046D61" w:rsidRDefault="00FB4A9A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sz w:val="22"/>
                <w:szCs w:val="22"/>
              </w:rPr>
            </w:pP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Должность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подпись/расшифровка подписи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дата утверждения отчета</w:t>
            </w:r>
          </w:p>
          <w:p w:rsidR="00FB4A9A" w:rsidRPr="00046D61" w:rsidRDefault="00FB4A9A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sz w:val="22"/>
                <w:szCs w:val="22"/>
              </w:rPr>
            </w:pPr>
            <w:proofErr w:type="spellStart"/>
            <w:r w:rsidRPr="00046D61">
              <w:rPr>
                <w:rFonts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cs="Courier New"/>
                <w:sz w:val="22"/>
                <w:szCs w:val="22"/>
              </w:rPr>
              <w:t>.</w:t>
            </w:r>
          </w:p>
          <w:p w:rsidR="00FB4A9A" w:rsidRPr="00046D61" w:rsidRDefault="00FB4A9A" w:rsidP="00FB4A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1" w:type="dxa"/>
          </w:tcPr>
          <w:p w:rsidR="00FB4A9A" w:rsidRPr="00046D61" w:rsidRDefault="00430C4E" w:rsidP="00FB4A9A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  <w:sz w:val="22"/>
                <w:szCs w:val="22"/>
              </w:rPr>
            </w:pPr>
            <w:r w:rsidRPr="00046D61">
              <w:rPr>
                <w:rFonts w:cs="Courier New"/>
                <w:b/>
                <w:sz w:val="22"/>
                <w:szCs w:val="22"/>
              </w:rPr>
              <w:t xml:space="preserve">От 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Исполнител</w:t>
            </w:r>
            <w:r w:rsidRPr="00046D61">
              <w:rPr>
                <w:rFonts w:cs="Courier New"/>
                <w:b/>
                <w:sz w:val="22"/>
                <w:szCs w:val="22"/>
              </w:rPr>
              <w:t>я</w:t>
            </w:r>
            <w:r w:rsidR="00FB4A9A" w:rsidRPr="00046D61">
              <w:rPr>
                <w:rFonts w:cs="Courier New"/>
                <w:b/>
                <w:sz w:val="22"/>
                <w:szCs w:val="22"/>
              </w:rPr>
              <w:t>: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Должность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подпись/расшифровка подписи</w:t>
            </w:r>
          </w:p>
          <w:p w:rsidR="00FB4A9A" w:rsidRPr="00046D61" w:rsidRDefault="00FB4A9A" w:rsidP="00FB4A9A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дата утверждения отчета</w:t>
            </w:r>
          </w:p>
          <w:p w:rsidR="00FB4A9A" w:rsidRPr="00046D61" w:rsidRDefault="00FB4A9A" w:rsidP="00FB4A9A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b w:val="0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 w:val="0"/>
                <w:sz w:val="22"/>
                <w:szCs w:val="22"/>
              </w:rPr>
              <w:t>.</w:t>
            </w:r>
          </w:p>
          <w:p w:rsidR="00FB4A9A" w:rsidRPr="00046D61" w:rsidRDefault="00FB4A9A" w:rsidP="00FB4A9A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  <w:sz w:val="22"/>
                <w:szCs w:val="22"/>
              </w:rPr>
            </w:pPr>
          </w:p>
        </w:tc>
      </w:tr>
    </w:tbl>
    <w:p w:rsidR="00C82A28" w:rsidRPr="00046D61" w:rsidRDefault="00C82A28" w:rsidP="00DB0232">
      <w:pPr>
        <w:rPr>
          <w:rFonts w:ascii="Courier New" w:hAnsi="Courier New" w:cs="Courier New"/>
          <w:sz w:val="22"/>
          <w:szCs w:val="22"/>
        </w:rPr>
      </w:pPr>
    </w:p>
    <w:p w:rsidR="0060659C" w:rsidRPr="00046D61" w:rsidRDefault="0060659C" w:rsidP="00DB0232">
      <w:pPr>
        <w:rPr>
          <w:rFonts w:ascii="Courier New" w:hAnsi="Courier New" w:cs="Courier New"/>
          <w:sz w:val="22"/>
          <w:szCs w:val="22"/>
        </w:rPr>
      </w:pPr>
    </w:p>
    <w:p w:rsidR="0060659C" w:rsidRPr="00046D61" w:rsidRDefault="0060659C" w:rsidP="00DB0232">
      <w:pPr>
        <w:rPr>
          <w:rFonts w:ascii="Courier New" w:hAnsi="Courier New" w:cs="Courier New"/>
          <w:sz w:val="22"/>
          <w:szCs w:val="22"/>
        </w:rPr>
      </w:pPr>
    </w:p>
    <w:p w:rsidR="00C82A28" w:rsidRPr="00046D61" w:rsidRDefault="00DC4275" w:rsidP="00DC4275">
      <w:pPr>
        <w:jc w:val="center"/>
        <w:rPr>
          <w:rFonts w:ascii="Courier New" w:hAnsi="Courier New" w:cs="Courier New"/>
          <w:b/>
          <w:sz w:val="22"/>
          <w:szCs w:val="22"/>
        </w:rPr>
      </w:pPr>
      <w:r w:rsidRPr="00046D61">
        <w:rPr>
          <w:rFonts w:ascii="Courier New" w:hAnsi="Courier New" w:cs="Courier New"/>
          <w:b/>
          <w:sz w:val="22"/>
          <w:szCs w:val="22"/>
        </w:rPr>
        <w:t>ФОРМА АКТА УТВЕРЖДЕНА</w:t>
      </w:r>
    </w:p>
    <w:p w:rsidR="00DE488E" w:rsidRPr="00046D61" w:rsidRDefault="00DE488E" w:rsidP="00DC4275">
      <w:pPr>
        <w:jc w:val="center"/>
        <w:rPr>
          <w:rFonts w:ascii="Courier New" w:hAnsi="Courier New" w:cs="Courier New"/>
          <w:b/>
          <w:sz w:val="22"/>
          <w:szCs w:val="22"/>
        </w:rPr>
      </w:pPr>
    </w:p>
    <w:tbl>
      <w:tblPr>
        <w:tblW w:w="3678" w:type="pct"/>
        <w:jc w:val="center"/>
        <w:tblLook w:val="0000" w:firstRow="0" w:lastRow="0" w:firstColumn="0" w:lastColumn="0" w:noHBand="0" w:noVBand="0"/>
      </w:tblPr>
      <w:tblGrid>
        <w:gridCol w:w="6098"/>
        <w:gridCol w:w="5455"/>
      </w:tblGrid>
      <w:tr w:rsidR="00AF3E75" w:rsidRPr="00046D61" w:rsidTr="005041DE">
        <w:trPr>
          <w:cantSplit/>
          <w:trHeight w:val="704"/>
          <w:jc w:val="center"/>
        </w:trPr>
        <w:tc>
          <w:tcPr>
            <w:tcW w:w="2639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от Заказчика: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______________/М.Г. Долгоаршинных/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994D7F" w:rsidRPr="00046D61" w:rsidRDefault="00994D7F" w:rsidP="00994D7F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 xml:space="preserve">«____» ____ 201_ года             </w:t>
            </w:r>
          </w:p>
        </w:tc>
        <w:tc>
          <w:tcPr>
            <w:tcW w:w="2361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от Исполнителя: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Генеральный директор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______________/А.Л. Петров/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046D61">
              <w:rPr>
                <w:rFonts w:ascii="Courier New" w:hAnsi="Courier New" w:cs="Courier New"/>
                <w:sz w:val="22"/>
                <w:szCs w:val="22"/>
              </w:rPr>
              <w:t>«____» ____ 201_ года</w:t>
            </w:r>
          </w:p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AF3E75" w:rsidRPr="00046D61" w:rsidTr="005041DE">
        <w:trPr>
          <w:cantSplit/>
          <w:trHeight w:val="704"/>
          <w:jc w:val="center"/>
        </w:trPr>
        <w:tc>
          <w:tcPr>
            <w:tcW w:w="2639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361" w:type="pct"/>
          </w:tcPr>
          <w:p w:rsidR="00AF3E75" w:rsidRPr="00046D61" w:rsidRDefault="00AF3E75" w:rsidP="00F86B25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DC4275" w:rsidRPr="00046D61" w:rsidRDefault="00DC4275" w:rsidP="00DB0232">
      <w:pPr>
        <w:rPr>
          <w:rFonts w:ascii="Courier New" w:hAnsi="Courier New" w:cs="Courier New"/>
          <w:sz w:val="24"/>
          <w:szCs w:val="24"/>
        </w:rPr>
        <w:sectPr w:rsidR="00DC4275" w:rsidRPr="00046D61" w:rsidSect="00D646F9">
          <w:pgSz w:w="16840" w:h="11907" w:orient="landscape" w:code="9"/>
          <w:pgMar w:top="851" w:right="567" w:bottom="851" w:left="567" w:header="720" w:footer="720" w:gutter="0"/>
          <w:cols w:space="60"/>
          <w:noEndnote/>
          <w:docGrid w:linePitch="272"/>
        </w:sectPr>
      </w:pPr>
    </w:p>
    <w:p w:rsidR="0030500A" w:rsidRPr="00046D61" w:rsidRDefault="0030500A" w:rsidP="0030500A">
      <w:pPr>
        <w:pStyle w:val="af8"/>
        <w:ind w:left="1429"/>
        <w:jc w:val="center"/>
        <w:rPr>
          <w:rFonts w:ascii="Courier New" w:hAnsi="Courier New" w:cs="Courier New"/>
          <w:b/>
          <w:sz w:val="28"/>
          <w:szCs w:val="28"/>
        </w:rPr>
      </w:pPr>
      <w:r w:rsidRPr="00046D61">
        <w:rPr>
          <w:rFonts w:ascii="Courier New" w:hAnsi="Courier New" w:cs="Courier New"/>
          <w:b/>
          <w:sz w:val="28"/>
          <w:szCs w:val="28"/>
        </w:rPr>
        <w:lastRenderedPageBreak/>
        <w:t xml:space="preserve">«Раздел </w:t>
      </w:r>
      <w:r w:rsidR="006A4FE7" w:rsidRPr="00046D61">
        <w:rPr>
          <w:rFonts w:ascii="Courier New" w:hAnsi="Courier New" w:cs="Courier New"/>
          <w:b/>
          <w:sz w:val="28"/>
          <w:szCs w:val="28"/>
        </w:rPr>
        <w:t>8</w:t>
      </w:r>
      <w:r w:rsidRPr="00046D61">
        <w:rPr>
          <w:rFonts w:ascii="Courier New" w:hAnsi="Courier New" w:cs="Courier New"/>
          <w:b/>
          <w:sz w:val="28"/>
          <w:szCs w:val="28"/>
        </w:rPr>
        <w:t>. Форма Акта проверки исполнения Исполнителем обязательств».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АКТ №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проверки исполнения Исполнителем обязательств, предусмотренных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дополнительным соглашением №</w:t>
      </w:r>
      <w:r w:rsidR="00470FEC" w:rsidRPr="00046D61">
        <w:rPr>
          <w:rFonts w:ascii="Courier New" w:hAnsi="Courier New" w:cs="Courier New"/>
          <w:b/>
          <w:sz w:val="24"/>
          <w:szCs w:val="24"/>
        </w:rPr>
        <w:t xml:space="preserve"> 1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от ______г. к Договору об</w:t>
      </w:r>
    </w:p>
    <w:p w:rsidR="00DC4275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 xml:space="preserve">оказании услуг </w:t>
      </w:r>
      <w:r w:rsidR="00DC5418" w:rsidRPr="00DC5418">
        <w:rPr>
          <w:rFonts w:ascii="Courier New" w:hAnsi="Courier New" w:cs="Courier New"/>
          <w:b/>
          <w:sz w:val="24"/>
          <w:szCs w:val="24"/>
        </w:rPr>
        <w:t xml:space="preserve">№ИСО_2016 </w:t>
      </w:r>
      <w:r w:rsidRPr="00046D61">
        <w:rPr>
          <w:rFonts w:ascii="Courier New" w:hAnsi="Courier New" w:cs="Courier New"/>
          <w:b/>
          <w:sz w:val="24"/>
          <w:szCs w:val="24"/>
        </w:rPr>
        <w:t>от «___» _________20__г.</w:t>
      </w:r>
    </w:p>
    <w:p w:rsidR="0030500A" w:rsidRPr="00046D61" w:rsidRDefault="0030500A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157DA0" w:rsidRPr="00046D61" w:rsidRDefault="00157DA0" w:rsidP="0030500A">
      <w:pPr>
        <w:jc w:val="center"/>
        <w:rPr>
          <w:rFonts w:ascii="Courier New" w:hAnsi="Courier New" w:cs="Courier New"/>
          <w:b/>
          <w:sz w:val="24"/>
          <w:szCs w:val="24"/>
        </w:rPr>
      </w:pPr>
    </w:p>
    <w:p w:rsidR="0030500A" w:rsidRPr="00046D61" w:rsidRDefault="0030500A" w:rsidP="0030500A">
      <w:pPr>
        <w:jc w:val="center"/>
        <w:rPr>
          <w:sz w:val="24"/>
          <w:szCs w:val="24"/>
        </w:rPr>
      </w:pPr>
    </w:p>
    <w:p w:rsidR="0030500A" w:rsidRPr="00046D61" w:rsidRDefault="0030500A" w:rsidP="0030500A">
      <w:pPr>
        <w:rPr>
          <w:sz w:val="24"/>
          <w:szCs w:val="24"/>
        </w:rPr>
      </w:pPr>
      <w:r w:rsidRPr="00046D61">
        <w:rPr>
          <w:sz w:val="24"/>
          <w:szCs w:val="24"/>
        </w:rPr>
        <w:t>г. ___________</w:t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</w:r>
      <w:r w:rsidRPr="00046D61">
        <w:rPr>
          <w:sz w:val="24"/>
          <w:szCs w:val="24"/>
        </w:rPr>
        <w:tab/>
        <w:t>«__» _________  20__ г.</w:t>
      </w:r>
    </w:p>
    <w:p w:rsidR="0030500A" w:rsidRPr="00046D61" w:rsidRDefault="0030500A" w:rsidP="0030500A">
      <w:pPr>
        <w:rPr>
          <w:sz w:val="24"/>
          <w:szCs w:val="24"/>
        </w:rPr>
      </w:pPr>
    </w:p>
    <w:p w:rsidR="00157DA0" w:rsidRPr="00046D61" w:rsidRDefault="00157DA0" w:rsidP="0030500A">
      <w:pPr>
        <w:rPr>
          <w:sz w:val="24"/>
          <w:szCs w:val="24"/>
        </w:rPr>
      </w:pPr>
    </w:p>
    <w:p w:rsidR="0030500A" w:rsidRPr="00046D61" w:rsidRDefault="00834578" w:rsidP="0030500A">
      <w:pPr>
        <w:ind w:firstLine="709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2"/>
          <w:szCs w:val="22"/>
        </w:rPr>
        <w:t>ПАО «Башинформсвязь»</w:t>
      </w:r>
      <w:r w:rsidR="0030500A" w:rsidRPr="00046D61">
        <w:rPr>
          <w:rFonts w:ascii="Courier New" w:hAnsi="Courier New" w:cs="Courier New"/>
          <w:sz w:val="24"/>
          <w:szCs w:val="24"/>
        </w:rPr>
        <w:t>, именуемое в дальнейшем «Заказчик», в лице _________________________ (Ф</w:t>
      </w:r>
      <w:r w:rsidR="00F00477" w:rsidRPr="00046D61">
        <w:rPr>
          <w:rFonts w:ascii="Courier New" w:hAnsi="Courier New" w:cs="Courier New"/>
          <w:sz w:val="24"/>
          <w:szCs w:val="24"/>
        </w:rPr>
        <w:t>.И.О., должность лица, проводившего проверку)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, действующего на основании </w:t>
      </w:r>
      <w:r w:rsidR="00F00477" w:rsidRPr="00046D61">
        <w:rPr>
          <w:rFonts w:ascii="Courier New" w:hAnsi="Courier New" w:cs="Courier New"/>
          <w:sz w:val="24"/>
          <w:szCs w:val="24"/>
        </w:rPr>
        <w:t>_____________, проведена проверка исполнения обяза</w:t>
      </w:r>
      <w:r w:rsidR="0030500A" w:rsidRPr="00046D61">
        <w:rPr>
          <w:rFonts w:ascii="Courier New" w:hAnsi="Courier New" w:cs="Courier New"/>
          <w:sz w:val="24"/>
          <w:szCs w:val="24"/>
        </w:rPr>
        <w:t>тельств</w:t>
      </w:r>
      <w:r w:rsidRPr="00046D61">
        <w:rPr>
          <w:rFonts w:ascii="Courier New" w:hAnsi="Courier New" w:cs="Courier New"/>
          <w:sz w:val="24"/>
          <w:szCs w:val="24"/>
        </w:rPr>
        <w:t xml:space="preserve"> АО «МЦ </w:t>
      </w:r>
      <w:r w:rsidR="00157DA0" w:rsidRPr="00046D61">
        <w:rPr>
          <w:rFonts w:ascii="Courier New" w:hAnsi="Courier New" w:cs="Courier New"/>
          <w:sz w:val="24"/>
          <w:szCs w:val="24"/>
        </w:rPr>
        <w:t>НТТ», именуемый далее «</w:t>
      </w:r>
      <w:r w:rsidR="00470FEC" w:rsidRPr="00046D61">
        <w:rPr>
          <w:rFonts w:ascii="Courier New" w:hAnsi="Courier New" w:cs="Courier New"/>
          <w:sz w:val="24"/>
          <w:szCs w:val="24"/>
        </w:rPr>
        <w:t>Исполнитель» по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дополнительному соглашению №</w:t>
      </w:r>
      <w:r w:rsidR="00DC5418">
        <w:rPr>
          <w:rFonts w:ascii="Courier New" w:hAnsi="Courier New" w:cs="Courier New"/>
          <w:sz w:val="24"/>
          <w:szCs w:val="24"/>
        </w:rPr>
        <w:t>1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от </w:t>
      </w:r>
      <w:r w:rsidR="00F00477" w:rsidRPr="00046D61">
        <w:rPr>
          <w:rFonts w:ascii="Courier New" w:hAnsi="Courier New" w:cs="Courier New"/>
          <w:sz w:val="24"/>
          <w:szCs w:val="24"/>
        </w:rPr>
        <w:t>_____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sz w:val="24"/>
          <w:szCs w:val="24"/>
        </w:rPr>
        <w:t>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г. (далее – дополнительное соглашение) к Договору об оказании услуг </w:t>
      </w:r>
      <w:r w:rsidR="00DC5418" w:rsidRPr="00DC5418">
        <w:rPr>
          <w:rFonts w:ascii="Courier New" w:hAnsi="Courier New" w:cs="Courier New"/>
          <w:sz w:val="24"/>
          <w:szCs w:val="24"/>
        </w:rPr>
        <w:t xml:space="preserve">№ИСО_2016 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от </w:t>
      </w:r>
      <w:r w:rsidR="00F00477" w:rsidRPr="00046D61">
        <w:rPr>
          <w:rFonts w:ascii="Courier New" w:hAnsi="Courier New" w:cs="Courier New"/>
          <w:sz w:val="24"/>
          <w:szCs w:val="24"/>
        </w:rPr>
        <w:t>_______</w:t>
      </w:r>
      <w:r w:rsidR="0030500A" w:rsidRPr="00046D61">
        <w:rPr>
          <w:rFonts w:ascii="Courier New" w:hAnsi="Courier New" w:cs="Courier New"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sz w:val="24"/>
          <w:szCs w:val="24"/>
        </w:rPr>
        <w:t>__</w:t>
      </w:r>
      <w:r w:rsidR="0030500A" w:rsidRPr="00046D61">
        <w:rPr>
          <w:rFonts w:ascii="Courier New" w:hAnsi="Courier New" w:cs="Courier New"/>
          <w:sz w:val="24"/>
          <w:szCs w:val="24"/>
        </w:rPr>
        <w:t>2г. (далее – Договор).</w:t>
      </w:r>
    </w:p>
    <w:p w:rsidR="0030500A" w:rsidRPr="00046D61" w:rsidRDefault="0030500A" w:rsidP="0030500A">
      <w:pPr>
        <w:ind w:firstLine="709"/>
        <w:rPr>
          <w:rFonts w:ascii="Courier New" w:hAnsi="Courier New" w:cs="Courier New"/>
          <w:sz w:val="24"/>
          <w:szCs w:val="24"/>
        </w:rPr>
      </w:pPr>
    </w:p>
    <w:p w:rsidR="00157DA0" w:rsidRPr="00046D61" w:rsidRDefault="00157DA0" w:rsidP="0030500A">
      <w:pPr>
        <w:ind w:firstLine="709"/>
        <w:rPr>
          <w:rFonts w:ascii="Courier New" w:hAnsi="Courier New" w:cs="Courier New"/>
          <w:sz w:val="24"/>
          <w:szCs w:val="24"/>
        </w:rPr>
      </w:pPr>
    </w:p>
    <w:p w:rsidR="0030500A" w:rsidRPr="00046D61" w:rsidRDefault="0030500A" w:rsidP="0030500A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Проверка проведена за период деятельности Исполнителя</w:t>
      </w:r>
      <w:r w:rsidRPr="00046D61">
        <w:rPr>
          <w:rFonts w:ascii="Courier New" w:hAnsi="Courier New" w:cs="Courier New"/>
          <w:b/>
          <w:sz w:val="24"/>
          <w:szCs w:val="24"/>
        </w:rPr>
        <w:br/>
        <w:t>с «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» 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_______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b/>
          <w:sz w:val="24"/>
          <w:szCs w:val="24"/>
        </w:rPr>
        <w:t xml:space="preserve">__ </w:t>
      </w:r>
      <w:r w:rsidRPr="00046D61">
        <w:rPr>
          <w:rFonts w:ascii="Courier New" w:hAnsi="Courier New" w:cs="Courier New"/>
          <w:b/>
          <w:sz w:val="24"/>
          <w:szCs w:val="24"/>
        </w:rPr>
        <w:t>года по «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» 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________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20</w:t>
      </w:r>
      <w:r w:rsidR="00F00477" w:rsidRPr="00046D61">
        <w:rPr>
          <w:rFonts w:ascii="Courier New" w:hAnsi="Courier New" w:cs="Courier New"/>
          <w:b/>
          <w:sz w:val="24"/>
          <w:szCs w:val="24"/>
        </w:rPr>
        <w:t>__</w:t>
      </w:r>
      <w:r w:rsidRPr="00046D61">
        <w:rPr>
          <w:rFonts w:ascii="Courier New" w:hAnsi="Courier New" w:cs="Courier New"/>
          <w:b/>
          <w:sz w:val="24"/>
          <w:szCs w:val="24"/>
        </w:rPr>
        <w:t xml:space="preserve"> года.</w:t>
      </w:r>
    </w:p>
    <w:p w:rsidR="0030500A" w:rsidRPr="00046D61" w:rsidRDefault="0030500A" w:rsidP="0030500A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0"/>
          <w:numId w:val="11"/>
        </w:numPr>
        <w:autoSpaceDE/>
        <w:autoSpaceDN/>
        <w:adjustRightInd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Неисполнение, либо ненадлежащее исполнение Исполнителем основных требований Раздела №1,2 дополнительного соглашения.</w:t>
      </w:r>
    </w:p>
    <w:p w:rsidR="0060659C" w:rsidRPr="00046D61" w:rsidRDefault="0060659C" w:rsidP="00931822">
      <w:pPr>
        <w:pStyle w:val="af8"/>
        <w:widowControl/>
        <w:numPr>
          <w:ilvl w:val="1"/>
          <w:numId w:val="11"/>
        </w:numPr>
        <w:autoSpaceDE/>
        <w:autoSpaceDN/>
        <w:adjustRightInd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Некорректное оформление обращений (инцидентов), эскалированных на 2-ю линию и другие подразделения Заказчика: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За данные нарушения Заказчик имеет право взыскать с Исполнителя за каждый выявленный случай штраф, установленный в Разделе № 4 настоящего дополнительного соглашения.</w:t>
      </w:r>
      <w:r w:rsidRPr="00046D61">
        <w:rPr>
          <w:rFonts w:ascii="Courier New" w:hAnsi="Courier New" w:cs="Courier New"/>
          <w:sz w:val="24"/>
          <w:szCs w:val="24"/>
        </w:rPr>
        <w:tab/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За каждое повторное несоответствие требованиям к качеству обслуживания: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pStyle w:val="af8"/>
        <w:widowControl/>
        <w:autoSpaceDE/>
        <w:autoSpaceDN/>
        <w:adjustRightInd/>
        <w:ind w:left="1224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За каждое несоответствие требованиям к проведению Идентификации при обращении Клиентов: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pStyle w:val="af8"/>
        <w:widowControl/>
        <w:autoSpaceDE/>
        <w:autoSpaceDN/>
        <w:adjustRightInd/>
        <w:ind w:left="1224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1"/>
          <w:numId w:val="11"/>
        </w:numPr>
        <w:autoSpaceDE/>
        <w:autoSpaceDN/>
        <w:adjustRightInd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Обоснованные претензии Абонентов:</w:t>
      </w:r>
    </w:p>
    <w:p w:rsidR="0060659C" w:rsidRPr="00046D61" w:rsidRDefault="0060659C" w:rsidP="0060659C">
      <w:pPr>
        <w:pStyle w:val="af8"/>
        <w:ind w:left="792"/>
        <w:rPr>
          <w:rFonts w:ascii="Courier New" w:hAnsi="Courier New" w:cs="Courier New"/>
          <w:b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pStyle w:val="af8"/>
        <w:numPr>
          <w:ilvl w:val="1"/>
          <w:numId w:val="11"/>
        </w:numPr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Неудовлетворительно пройденное тестирование:</w:t>
      </w:r>
    </w:p>
    <w:p w:rsidR="0060659C" w:rsidRPr="00046D61" w:rsidRDefault="0060659C" w:rsidP="0060659C">
      <w:pPr>
        <w:pStyle w:val="af8"/>
        <w:ind w:left="1501"/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931822">
      <w:pPr>
        <w:pStyle w:val="af8"/>
        <w:widowControl/>
        <w:numPr>
          <w:ilvl w:val="2"/>
          <w:numId w:val="11"/>
        </w:numPr>
        <w:autoSpaceDE/>
        <w:autoSpaceDN/>
        <w:adjustRightInd/>
        <w:jc w:val="right"/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____________________________________________________</w:t>
      </w:r>
      <w:proofErr w:type="gramStart"/>
      <w:r w:rsidRPr="00046D61">
        <w:rPr>
          <w:rFonts w:ascii="Courier New" w:hAnsi="Courier New" w:cs="Courier New"/>
          <w:sz w:val="24"/>
          <w:szCs w:val="24"/>
        </w:rPr>
        <w:t>_(</w:t>
      </w:r>
      <w:proofErr w:type="gramEnd"/>
      <w:r w:rsidRPr="00046D61">
        <w:rPr>
          <w:rFonts w:ascii="Courier New" w:hAnsi="Courier New" w:cs="Courier New"/>
          <w:sz w:val="24"/>
          <w:szCs w:val="24"/>
        </w:rPr>
        <w:t>четко и подробно изложить суть нарушения)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  <w:r w:rsidRPr="00046D61">
        <w:rPr>
          <w:rFonts w:ascii="Courier New" w:hAnsi="Courier New" w:cs="Courier New"/>
          <w:sz w:val="24"/>
          <w:szCs w:val="24"/>
        </w:rPr>
        <w:t>Акт на _________ страницах составлен в _______ экземплярах.</w:t>
      </w:r>
    </w:p>
    <w:p w:rsidR="0060659C" w:rsidRPr="00046D61" w:rsidRDefault="0060659C" w:rsidP="0060659C">
      <w:pPr>
        <w:rPr>
          <w:rFonts w:ascii="Courier New" w:hAnsi="Courier New" w:cs="Courier New"/>
          <w:sz w:val="24"/>
          <w:szCs w:val="24"/>
        </w:rPr>
      </w:pPr>
    </w:p>
    <w:p w:rsidR="0060659C" w:rsidRPr="00046D61" w:rsidRDefault="0060659C" w:rsidP="0060659C">
      <w:pPr>
        <w:jc w:val="center"/>
        <w:rPr>
          <w:rFonts w:ascii="Courier New" w:hAnsi="Courier New" w:cs="Courier New"/>
          <w:b/>
          <w:sz w:val="24"/>
          <w:szCs w:val="24"/>
        </w:rPr>
      </w:pPr>
    </w:p>
    <w:tbl>
      <w:tblPr>
        <w:tblW w:w="12723" w:type="dxa"/>
        <w:tblLayout w:type="fixed"/>
        <w:tblLook w:val="0000" w:firstRow="0" w:lastRow="0" w:firstColumn="0" w:lastColumn="0" w:noHBand="0" w:noVBand="0"/>
      </w:tblPr>
      <w:tblGrid>
        <w:gridCol w:w="3510"/>
        <w:gridCol w:w="9213"/>
      </w:tblGrid>
      <w:tr w:rsidR="0060659C" w:rsidRPr="00046D61" w:rsidTr="002C2A11">
        <w:trPr>
          <w:cantSplit/>
          <w:trHeight w:val="1037"/>
        </w:trPr>
        <w:tc>
          <w:tcPr>
            <w:tcW w:w="3510" w:type="dxa"/>
          </w:tcPr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  <w:b/>
              </w:rPr>
            </w:pPr>
            <w:r w:rsidRPr="00046D61">
              <w:rPr>
                <w:rFonts w:cs="Courier New"/>
                <w:b/>
              </w:rPr>
              <w:t>От Заказчика:</w:t>
            </w:r>
          </w:p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</w:rPr>
            </w:pP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Должность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подпись/расшифровка подписи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дата утверждения отчета</w:t>
            </w:r>
          </w:p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jc w:val="center"/>
              <w:rPr>
                <w:rFonts w:cs="Courier New"/>
              </w:rPr>
            </w:pPr>
            <w:proofErr w:type="spellStart"/>
            <w:r w:rsidRPr="00046D61">
              <w:rPr>
                <w:rFonts w:cs="Courier New"/>
              </w:rPr>
              <w:t>м.п</w:t>
            </w:r>
            <w:proofErr w:type="spellEnd"/>
            <w:r w:rsidRPr="00046D61">
              <w:rPr>
                <w:rFonts w:cs="Courier New"/>
              </w:rPr>
              <w:t>.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213" w:type="dxa"/>
          </w:tcPr>
          <w:p w:rsidR="0060659C" w:rsidRPr="00046D61" w:rsidRDefault="0060659C" w:rsidP="002C2A11">
            <w:pPr>
              <w:pStyle w:val="3"/>
              <w:numPr>
                <w:ilvl w:val="0"/>
                <w:numId w:val="0"/>
              </w:numPr>
              <w:tabs>
                <w:tab w:val="clear" w:pos="-993"/>
                <w:tab w:val="clear" w:pos="-709"/>
                <w:tab w:val="clear" w:pos="-567"/>
                <w:tab w:val="left" w:pos="0"/>
              </w:tabs>
              <w:jc w:val="center"/>
              <w:rPr>
                <w:rFonts w:cs="Courier New"/>
                <w:b/>
              </w:rPr>
            </w:pPr>
            <w:r w:rsidRPr="00046D61">
              <w:rPr>
                <w:rFonts w:cs="Courier New"/>
                <w:b/>
              </w:rPr>
              <w:t>От Исполнителя: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Должность</w:t>
            </w:r>
          </w:p>
          <w:p w:rsidR="0060659C" w:rsidRPr="00046D61" w:rsidRDefault="0060659C" w:rsidP="002C2A11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подпись/расшифровка</w:t>
            </w:r>
          </w:p>
          <w:p w:rsidR="0060659C" w:rsidRPr="00046D61" w:rsidRDefault="0060659C" w:rsidP="002C2A11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 подписи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дата утверждения </w:t>
            </w:r>
          </w:p>
          <w:p w:rsidR="0060659C" w:rsidRPr="00046D61" w:rsidRDefault="0060659C" w:rsidP="002C2A1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отчета</w:t>
            </w:r>
          </w:p>
          <w:p w:rsidR="0060659C" w:rsidRPr="00046D61" w:rsidRDefault="0060659C" w:rsidP="002C2A11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</w:rPr>
            </w:pPr>
            <w:proofErr w:type="spellStart"/>
            <w:r w:rsidRPr="00046D61">
              <w:rPr>
                <w:rFonts w:ascii="Courier New" w:hAnsi="Courier New" w:cs="Courier New"/>
                <w:b w:val="0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b w:val="0"/>
              </w:rPr>
              <w:t>.</w:t>
            </w:r>
          </w:p>
          <w:p w:rsidR="0060659C" w:rsidRPr="00046D61" w:rsidRDefault="0060659C" w:rsidP="002C2A11">
            <w:pPr>
              <w:pStyle w:val="xl24"/>
              <w:pBdr>
                <w:right w:val="none" w:sz="0" w:space="0" w:color="auto"/>
              </w:pBdr>
              <w:spacing w:before="0" w:after="0"/>
              <w:jc w:val="center"/>
              <w:rPr>
                <w:rFonts w:ascii="Courier New" w:hAnsi="Courier New" w:cs="Courier New"/>
                <w:b w:val="0"/>
              </w:rPr>
            </w:pPr>
          </w:p>
        </w:tc>
      </w:tr>
    </w:tbl>
    <w:p w:rsidR="0060659C" w:rsidRPr="00046D61" w:rsidRDefault="0060659C" w:rsidP="0060659C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ФОРМА АКТА УТВЕРЖДЕНА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6"/>
        <w:gridCol w:w="4820"/>
      </w:tblGrid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4820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46D61" w:rsidRPr="00046D61" w:rsidTr="00470FEC">
        <w:trPr>
          <w:cantSplit/>
          <w:trHeight w:val="1118"/>
        </w:trPr>
        <w:tc>
          <w:tcPr>
            <w:tcW w:w="5386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70FEC" w:rsidRPr="00046D61" w:rsidRDefault="00470FEC" w:rsidP="003863DD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046D61">
              <w:rPr>
                <w:rFonts w:ascii="Courier New" w:hAnsi="Courier New" w:cs="Courier New"/>
                <w:sz w:val="24"/>
                <w:szCs w:val="24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</w:tc>
      </w:tr>
    </w:tbl>
    <w:p w:rsidR="0060659C" w:rsidRPr="00046D61" w:rsidRDefault="0060659C" w:rsidP="0060659C"/>
    <w:p w:rsidR="0060659C" w:rsidRPr="00046D61" w:rsidRDefault="0060659C" w:rsidP="0060659C">
      <w:pPr>
        <w:ind w:firstLine="709"/>
        <w:jc w:val="center"/>
        <w:rPr>
          <w:rFonts w:ascii="Courier New" w:hAnsi="Courier New" w:cs="Courier New"/>
          <w:b/>
          <w:sz w:val="24"/>
          <w:szCs w:val="24"/>
        </w:rPr>
      </w:pPr>
    </w:p>
    <w:p w:rsidR="0091736A" w:rsidRPr="00046D61" w:rsidRDefault="00E248A1" w:rsidP="0060659C">
      <w:pPr>
        <w:pStyle w:val="af8"/>
        <w:spacing w:line="276" w:lineRule="auto"/>
        <w:ind w:left="1429"/>
        <w:jc w:val="center"/>
        <w:rPr>
          <w:rFonts w:ascii="Courier New" w:hAnsi="Courier New" w:cs="Courier New"/>
          <w:b/>
          <w:sz w:val="24"/>
          <w:szCs w:val="24"/>
        </w:rPr>
      </w:pPr>
      <w:r w:rsidRPr="00046D61">
        <w:rPr>
          <w:rFonts w:ascii="Courier New" w:hAnsi="Courier New" w:cs="Courier New"/>
          <w:b/>
          <w:sz w:val="24"/>
          <w:szCs w:val="24"/>
        </w:rPr>
        <w:t>«</w:t>
      </w:r>
      <w:r w:rsidR="0091736A" w:rsidRPr="00046D61">
        <w:rPr>
          <w:rFonts w:ascii="Courier New" w:hAnsi="Courier New" w:cs="Courier New"/>
          <w:b/>
          <w:sz w:val="24"/>
          <w:szCs w:val="24"/>
        </w:rPr>
        <w:t xml:space="preserve">Раздел </w:t>
      </w:r>
      <w:r w:rsidR="006A4FE7" w:rsidRPr="00046D61">
        <w:rPr>
          <w:rFonts w:ascii="Courier New" w:hAnsi="Courier New" w:cs="Courier New"/>
          <w:b/>
          <w:sz w:val="24"/>
          <w:szCs w:val="24"/>
        </w:rPr>
        <w:t>9</w:t>
      </w:r>
      <w:r w:rsidR="0091736A" w:rsidRPr="00046D61">
        <w:rPr>
          <w:rFonts w:ascii="Courier New" w:hAnsi="Courier New" w:cs="Courier New"/>
          <w:b/>
          <w:sz w:val="24"/>
          <w:szCs w:val="24"/>
        </w:rPr>
        <w:t>. Перечень ответственных лиц за сопровождение Договора</w:t>
      </w:r>
      <w:r w:rsidRPr="00046D61">
        <w:rPr>
          <w:rFonts w:ascii="Courier New" w:hAnsi="Courier New" w:cs="Courier New"/>
          <w:b/>
          <w:sz w:val="24"/>
          <w:szCs w:val="24"/>
        </w:rPr>
        <w:t>»</w:t>
      </w:r>
    </w:p>
    <w:p w:rsidR="0091736A" w:rsidRPr="00046D61" w:rsidRDefault="0091736A" w:rsidP="00E248A1">
      <w:pPr>
        <w:spacing w:line="276" w:lineRule="auto"/>
        <w:jc w:val="center"/>
        <w:rPr>
          <w:rFonts w:ascii="Courier New" w:hAnsi="Courier New" w:cs="Courier New"/>
          <w:sz w:val="24"/>
          <w:szCs w:val="24"/>
        </w:rPr>
      </w:pPr>
    </w:p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  <w:r w:rsidRPr="00046D61">
        <w:rPr>
          <w:rFonts w:ascii="Courier New" w:hAnsi="Courier New" w:cs="Courier New"/>
          <w:b/>
          <w:i/>
        </w:rPr>
        <w:t>Территория деятельности:</w:t>
      </w:r>
      <w:r w:rsidR="002F7314" w:rsidRPr="00046D61">
        <w:rPr>
          <w:rFonts w:ascii="Courier New" w:hAnsi="Courier New" w:cs="Courier New"/>
          <w:b/>
          <w:i/>
        </w:rPr>
        <w:t xml:space="preserve"> ПАО "Башинформсвязь"</w:t>
      </w:r>
    </w:p>
    <w:p w:rsidR="0091736A" w:rsidRPr="00046D61" w:rsidRDefault="0091736A" w:rsidP="00931822">
      <w:pPr>
        <w:widowControl/>
        <w:numPr>
          <w:ilvl w:val="1"/>
          <w:numId w:val="12"/>
        </w:numPr>
        <w:autoSpaceDE/>
        <w:autoSpaceDN/>
        <w:adjustRightInd/>
        <w:spacing w:before="240"/>
        <w:ind w:left="426"/>
        <w:rPr>
          <w:sz w:val="22"/>
          <w:szCs w:val="22"/>
        </w:rPr>
      </w:pPr>
      <w:r w:rsidRPr="00046D61">
        <w:t>Со стороны Заказчика:</w:t>
      </w:r>
    </w:p>
    <w:tbl>
      <w:tblPr>
        <w:tblpPr w:leftFromText="180" w:rightFromText="180" w:vertAnchor="text" w:horzAnchor="margin" w:tblpXSpec="center" w:tblpY="2"/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2373"/>
        <w:gridCol w:w="2224"/>
      </w:tblGrid>
      <w:tr w:rsidR="00046D61" w:rsidRPr="00046D61" w:rsidTr="00470FEC">
        <w:trPr>
          <w:trHeight w:val="337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Борисов Алексей Сергеевич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widowControl/>
              <w:autoSpaceDE/>
              <w:autoSpaceDN/>
              <w:adjustRightInd/>
              <w:spacing w:after="150"/>
              <w:jc w:val="left"/>
              <w:outlineLvl w:val="1"/>
            </w:pPr>
            <w:r w:rsidRPr="00046D61">
              <w:t>Контроль исполнения обязательств по договору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al.borisov@bashtel.ru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221-54-02</w:t>
            </w:r>
          </w:p>
        </w:tc>
      </w:tr>
      <w:tr w:rsidR="00046D61" w:rsidRPr="00046D61" w:rsidTr="00470FEC">
        <w:trPr>
          <w:trHeight w:val="573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Давлетшина Луиза Фаритовна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rPr>
                <w:lang w:eastAsia="en-US"/>
              </w:rPr>
              <w:t>Сверка статистики, мониторинг KPI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widowControl/>
              <w:shd w:val="clear" w:color="auto" w:fill="FFFFFF"/>
              <w:autoSpaceDE/>
              <w:autoSpaceDN/>
              <w:adjustRightInd/>
              <w:jc w:val="left"/>
            </w:pPr>
            <w:r w:rsidRPr="00046D61">
              <w:t>Davletshina@bashtel.ru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221-54-47</w:t>
            </w:r>
          </w:p>
        </w:tc>
      </w:tr>
      <w:tr w:rsidR="00046D61" w:rsidRPr="00046D61" w:rsidTr="00470FEC">
        <w:trPr>
          <w:trHeight w:val="573"/>
        </w:trPr>
        <w:tc>
          <w:tcPr>
            <w:tcW w:w="2405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Попова Ольга Вениаминовна</w:t>
            </w:r>
          </w:p>
        </w:tc>
        <w:tc>
          <w:tcPr>
            <w:tcW w:w="2410" w:type="dxa"/>
            <w:vAlign w:val="center"/>
          </w:tcPr>
          <w:p w:rsidR="002F7314" w:rsidRPr="00046D61" w:rsidRDefault="00470FEC" w:rsidP="00470FEC">
            <w:pPr>
              <w:spacing w:after="150"/>
              <w:jc w:val="left"/>
              <w:outlineLvl w:val="1"/>
            </w:pPr>
            <w:r w:rsidRPr="00046D61">
              <w:t>Управление проектом, актирование</w:t>
            </w:r>
          </w:p>
        </w:tc>
        <w:tc>
          <w:tcPr>
            <w:tcW w:w="2373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rPr>
                <w:lang w:val="en-US"/>
              </w:rPr>
              <w:t>o</w:t>
            </w:r>
            <w:r w:rsidRPr="00046D61">
              <w:t>.</w:t>
            </w:r>
            <w:proofErr w:type="spellStart"/>
            <w:r w:rsidRPr="00046D61">
              <w:rPr>
                <w:lang w:val="en-US"/>
              </w:rPr>
              <w:t>popova</w:t>
            </w:r>
            <w:proofErr w:type="spellEnd"/>
            <w:r w:rsidRPr="00046D61">
              <w:t>@bashtel.ru</w:t>
            </w:r>
          </w:p>
        </w:tc>
        <w:tc>
          <w:tcPr>
            <w:tcW w:w="2224" w:type="dxa"/>
            <w:noWrap/>
            <w:vAlign w:val="center"/>
          </w:tcPr>
          <w:p w:rsidR="002F7314" w:rsidRPr="00046D61" w:rsidRDefault="00470FEC" w:rsidP="00470FEC">
            <w:pPr>
              <w:jc w:val="left"/>
            </w:pPr>
            <w:r w:rsidRPr="00046D61">
              <w:t>+7(347) 221-54-03</w:t>
            </w:r>
          </w:p>
        </w:tc>
      </w:tr>
    </w:tbl>
    <w:p w:rsidR="00B2392C" w:rsidRPr="00046D61" w:rsidRDefault="00B2392C" w:rsidP="00B2392C">
      <w:pPr>
        <w:spacing w:line="276" w:lineRule="auto"/>
        <w:ind w:left="-142"/>
        <w:rPr>
          <w:rFonts w:ascii="Courier New" w:hAnsi="Courier New" w:cs="Courier New"/>
          <w:sz w:val="24"/>
          <w:szCs w:val="24"/>
        </w:rPr>
      </w:pPr>
    </w:p>
    <w:p w:rsidR="0091736A" w:rsidRPr="00046D61" w:rsidRDefault="0091736A" w:rsidP="00931822">
      <w:pPr>
        <w:pStyle w:val="af8"/>
        <w:widowControl/>
        <w:numPr>
          <w:ilvl w:val="1"/>
          <w:numId w:val="12"/>
        </w:numPr>
        <w:autoSpaceDE/>
        <w:autoSpaceDN/>
        <w:adjustRightInd/>
      </w:pPr>
      <w:r w:rsidRPr="00046D61">
        <w:t xml:space="preserve">Со </w:t>
      </w:r>
      <w:r w:rsidR="00470FEC" w:rsidRPr="00046D61">
        <w:t>стороны Исполнителя</w:t>
      </w:r>
      <w:r w:rsidRPr="00046D61">
        <w:t>:</w:t>
      </w:r>
    </w:p>
    <w:tbl>
      <w:tblPr>
        <w:tblW w:w="9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66"/>
        <w:gridCol w:w="2039"/>
        <w:gridCol w:w="2483"/>
        <w:gridCol w:w="1671"/>
      </w:tblGrid>
      <w:tr w:rsidR="002F7314" w:rsidRPr="00046D61" w:rsidTr="00D47432">
        <w:trPr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proofErr w:type="spellStart"/>
            <w:r w:rsidRPr="00046D61">
              <w:rPr>
                <w:lang w:eastAsia="en-US"/>
              </w:rPr>
              <w:t>Шаруев</w:t>
            </w:r>
            <w:proofErr w:type="spellEnd"/>
            <w:r w:rsidRPr="00046D61">
              <w:rPr>
                <w:lang w:eastAsia="en-US"/>
              </w:rPr>
              <w:t xml:space="preserve"> Дмитрий Александрович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Директор Департамента корпоративных проектов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t>Контроль исполнения обязательств по договору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B96133" w:rsidP="00536868">
            <w:pPr>
              <w:jc w:val="center"/>
            </w:pPr>
            <w:hyperlink r:id="rId38" w:history="1">
              <w:r w:rsidR="002F7314" w:rsidRPr="00046D61">
                <w:rPr>
                  <w:lang w:val="en-US"/>
                </w:rPr>
                <w:t>d</w:t>
              </w:r>
              <w:r w:rsidR="002F7314" w:rsidRPr="00046D61">
                <w:t>.</w:t>
              </w:r>
              <w:r w:rsidR="002F7314" w:rsidRPr="00046D61">
                <w:rPr>
                  <w:lang w:val="en-US"/>
                </w:rPr>
                <w:t>sharuev</w:t>
              </w:r>
              <w:r w:rsidR="002F7314" w:rsidRPr="00046D61">
                <w:t>@</w:t>
              </w:r>
              <w:r w:rsidR="002F7314" w:rsidRPr="00046D61">
                <w:rPr>
                  <w:lang w:val="en-US"/>
                </w:rPr>
                <w:t>rostelecom</w:t>
              </w:r>
              <w:r w:rsidR="002F7314" w:rsidRPr="00046D61">
                <w:t>-</w:t>
              </w:r>
              <w:r w:rsidR="002F7314" w:rsidRPr="00046D61">
                <w:rPr>
                  <w:lang w:val="en-US"/>
                </w:rPr>
                <w:t>cc</w:t>
              </w:r>
              <w:r w:rsidR="002F7314" w:rsidRPr="00046D61">
                <w:t>.</w:t>
              </w:r>
              <w:r w:rsidR="002F7314" w:rsidRPr="00046D61">
                <w:rPr>
                  <w:lang w:val="en-US"/>
                </w:rPr>
                <w:t>ru</w:t>
              </w:r>
            </w:hyperlink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jc w:val="center"/>
              <w:rPr>
                <w:lang w:eastAsia="en-US"/>
              </w:rPr>
            </w:pPr>
            <w:r w:rsidRPr="00046D61">
              <w:t>+7(499)550-1352</w:t>
            </w:r>
            <w:r w:rsidRPr="00046D61">
              <w:br/>
              <w:t>+7(919)106-1130</w:t>
            </w:r>
          </w:p>
        </w:tc>
      </w:tr>
      <w:tr w:rsidR="00834578" w:rsidRPr="00046D61" w:rsidTr="00D47432">
        <w:trPr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834578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Двоеглазова Светлана Николаевна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D47432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Региональный менеджер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D47432" w:rsidP="00536868">
            <w:pPr>
              <w:spacing w:before="240"/>
              <w:jc w:val="center"/>
            </w:pPr>
            <w:r w:rsidRPr="00046D61">
              <w:t>Управление проектом, актирование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78" w:rsidRPr="00046D61" w:rsidRDefault="00B96133" w:rsidP="00536868">
            <w:pPr>
              <w:jc w:val="center"/>
            </w:pPr>
            <w:hyperlink r:id="rId39" w:history="1">
              <w:r w:rsidR="00D47432" w:rsidRPr="00046D61">
                <w:rPr>
                  <w:rStyle w:val="aa"/>
                  <w:color w:val="auto"/>
                  <w:lang w:val="en-US"/>
                </w:rPr>
                <w:t>s</w:t>
              </w:r>
              <w:r w:rsidR="00D47432" w:rsidRPr="00046D61">
                <w:rPr>
                  <w:rStyle w:val="aa"/>
                  <w:color w:val="auto"/>
                </w:rPr>
                <w:t>.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dvoeglazova</w:t>
              </w:r>
              <w:r w:rsidR="00D47432" w:rsidRPr="00046D61">
                <w:rPr>
                  <w:rStyle w:val="aa"/>
                  <w:color w:val="auto"/>
                </w:rPr>
                <w:t>@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rostelecom</w:t>
              </w:r>
              <w:r w:rsidR="00D47432" w:rsidRPr="00046D61">
                <w:rPr>
                  <w:rStyle w:val="aa"/>
                  <w:color w:val="auto"/>
                </w:rPr>
                <w:t>-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cc</w:t>
              </w:r>
              <w:r w:rsidR="00D47432" w:rsidRPr="00046D61">
                <w:rPr>
                  <w:rStyle w:val="aa"/>
                  <w:color w:val="auto"/>
                </w:rPr>
                <w:t>.</w:t>
              </w:r>
              <w:r w:rsidR="00D47432" w:rsidRPr="00046D61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32" w:rsidRPr="00046D61" w:rsidRDefault="00D47432" w:rsidP="00D47432">
            <w:r w:rsidRPr="00046D61">
              <w:t>+7(499)5501356</w:t>
            </w:r>
          </w:p>
          <w:p w:rsidR="00D47432" w:rsidRPr="00046D61" w:rsidRDefault="00D47432" w:rsidP="00D47432">
            <w:r w:rsidRPr="00046D61">
              <w:t>+7(919)1061251</w:t>
            </w:r>
          </w:p>
          <w:p w:rsidR="00834578" w:rsidRPr="00046D61" w:rsidRDefault="00834578" w:rsidP="00536868">
            <w:pPr>
              <w:jc w:val="center"/>
            </w:pPr>
          </w:p>
        </w:tc>
      </w:tr>
      <w:tr w:rsidR="002F7314" w:rsidRPr="00046D61" w:rsidTr="00D47432">
        <w:trPr>
          <w:trHeight w:val="58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Нараевская Оксана Степановна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Заместитель директора ЦОВ по корпоративным проектам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Сверка статистики, мониторинг KPI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t>o.naraevskaya@rostelecom-cc.ru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0F2916">
            <w:pPr>
              <w:spacing w:before="240"/>
              <w:jc w:val="center"/>
              <w:rPr>
                <w:lang w:eastAsia="en-US"/>
              </w:rPr>
            </w:pPr>
            <w:r w:rsidRPr="00046D61">
              <w:t>+7(499) 5501309</w:t>
            </w:r>
            <w:r w:rsidRPr="00046D61">
              <w:br/>
              <w:t>+7(919)106-1114</w:t>
            </w:r>
            <w:r w:rsidRPr="00046D61">
              <w:br/>
            </w:r>
          </w:p>
        </w:tc>
      </w:tr>
      <w:tr w:rsidR="002F7314" w:rsidRPr="00046D61" w:rsidTr="00D47432">
        <w:trPr>
          <w:trHeight w:val="584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Головко Сергей Станиславович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77383C">
            <w:pPr>
              <w:rPr>
                <w:lang w:eastAsia="en-US"/>
              </w:rPr>
            </w:pPr>
            <w:r w:rsidRPr="00046D61">
              <w:rPr>
                <w:lang w:eastAsia="en-US"/>
              </w:rPr>
              <w:t>Директор по безопасности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536868">
            <w:pPr>
              <w:spacing w:before="240"/>
              <w:jc w:val="center"/>
              <w:rPr>
                <w:lang w:eastAsia="en-US"/>
              </w:rPr>
            </w:pPr>
            <w:r w:rsidRPr="00046D61">
              <w:rPr>
                <w:lang w:eastAsia="en-US"/>
              </w:rPr>
              <w:t>Контроль за соблюдением требований конфиденциальности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B96133" w:rsidP="0077383C">
            <w:hyperlink r:id="rId40" w:history="1">
              <w:r w:rsidR="002F7314" w:rsidRPr="00046D61">
                <w:rPr>
                  <w:rStyle w:val="aa"/>
                  <w:color w:val="auto"/>
                </w:rPr>
                <w:t>s.golovko@rostelecom-cc.ru</w:t>
              </w:r>
            </w:hyperlink>
          </w:p>
          <w:p w:rsidR="002F7314" w:rsidRPr="00046D61" w:rsidRDefault="002F7314" w:rsidP="0077383C"/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314" w:rsidRPr="00046D61" w:rsidRDefault="002F7314" w:rsidP="00C96635">
            <w:pPr>
              <w:rPr>
                <w:lang w:eastAsia="en-US"/>
              </w:rPr>
            </w:pPr>
            <w:r w:rsidRPr="00046D61">
              <w:rPr>
                <w:lang w:eastAsia="en-US"/>
              </w:rPr>
              <w:t>+7(499)5501167</w:t>
            </w:r>
          </w:p>
        </w:tc>
      </w:tr>
    </w:tbl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</w:p>
    <w:p w:rsidR="0091736A" w:rsidRPr="00046D61" w:rsidRDefault="0091736A" w:rsidP="0091736A">
      <w:pPr>
        <w:tabs>
          <w:tab w:val="left" w:pos="1620"/>
        </w:tabs>
        <w:spacing w:before="120"/>
        <w:ind w:firstLine="720"/>
        <w:rPr>
          <w:rFonts w:ascii="Courier New" w:hAnsi="Courier New" w:cs="Courier New"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75"/>
        <w:gridCol w:w="4206"/>
      </w:tblGrid>
      <w:tr w:rsidR="00046D61" w:rsidRPr="00046D61" w:rsidTr="002D42D3">
        <w:trPr>
          <w:cantSplit/>
          <w:trHeight w:val="1118"/>
        </w:trPr>
        <w:tc>
          <w:tcPr>
            <w:tcW w:w="28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lastRenderedPageBreak/>
              <w:t>от Заказчика: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______________/М.Г. Долгоаршинных/</w:t>
            </w:r>
          </w:p>
          <w:p w:rsidR="00470FEC" w:rsidRPr="00046D61" w:rsidRDefault="00470FEC" w:rsidP="00470FEC">
            <w:pPr>
              <w:tabs>
                <w:tab w:val="left" w:pos="4350"/>
              </w:tabs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 xml:space="preserve">«____» ____ 201_ года             </w:t>
            </w:r>
          </w:p>
        </w:tc>
        <w:tc>
          <w:tcPr>
            <w:tcW w:w="21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от Исполнителя: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Генеральный директор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______________/А.Л. Петров/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046D61">
              <w:rPr>
                <w:rFonts w:ascii="Courier New" w:hAnsi="Courier New" w:cs="Courier New"/>
                <w:sz w:val="24"/>
                <w:szCs w:val="24"/>
              </w:rPr>
              <w:t>«____» ____ 201_ года</w:t>
            </w:r>
          </w:p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046D61" w:rsidRPr="00046D61" w:rsidTr="002D42D3">
        <w:trPr>
          <w:cantSplit/>
          <w:trHeight w:val="1118"/>
        </w:trPr>
        <w:tc>
          <w:tcPr>
            <w:tcW w:w="28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2150" w:type="pct"/>
          </w:tcPr>
          <w:p w:rsidR="00470FEC" w:rsidRPr="00046D61" w:rsidRDefault="00470FEC" w:rsidP="00470FEC">
            <w:pPr>
              <w:widowControl/>
              <w:autoSpaceDE/>
              <w:autoSpaceDN/>
              <w:adjustRightInd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046D61">
              <w:rPr>
                <w:rFonts w:ascii="Courier New" w:hAnsi="Courier New" w:cs="Courier New"/>
                <w:sz w:val="22"/>
                <w:szCs w:val="22"/>
              </w:rPr>
              <w:t>м.п</w:t>
            </w:r>
            <w:proofErr w:type="spellEnd"/>
            <w:r w:rsidRPr="00046D6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</w:tbl>
    <w:p w:rsidR="0091736A" w:rsidRPr="00046D61" w:rsidRDefault="0091736A" w:rsidP="0091736A">
      <w:pPr>
        <w:tabs>
          <w:tab w:val="left" w:pos="4395"/>
        </w:tabs>
        <w:ind w:right="3118"/>
        <w:rPr>
          <w:rFonts w:ascii="Courier New" w:hAnsi="Courier New" w:cs="Courier New"/>
          <w:b/>
          <w:sz w:val="24"/>
          <w:szCs w:val="24"/>
        </w:rPr>
      </w:pPr>
    </w:p>
    <w:sectPr w:rsidR="0091736A" w:rsidRPr="00046D61" w:rsidSect="00DC4275">
      <w:pgSz w:w="11907" w:h="16840" w:code="9"/>
      <w:pgMar w:top="709" w:right="992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DFE" w:rsidRDefault="00FF5DFE">
      <w:r>
        <w:separator/>
      </w:r>
    </w:p>
  </w:endnote>
  <w:endnote w:type="continuationSeparator" w:id="0">
    <w:p w:rsidR="00FF5DFE" w:rsidRDefault="00FF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0757907"/>
      <w:docPartObj>
        <w:docPartGallery w:val="Page Numbers (Bottom of Page)"/>
        <w:docPartUnique/>
      </w:docPartObj>
    </w:sdtPr>
    <w:sdtContent>
      <w:p w:rsidR="00B96133" w:rsidRDefault="00B961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F53">
          <w:rPr>
            <w:noProof/>
          </w:rPr>
          <w:t>21</w:t>
        </w:r>
        <w:r>
          <w:fldChar w:fldCharType="end"/>
        </w:r>
      </w:p>
    </w:sdtContent>
  </w:sdt>
  <w:p w:rsidR="00B96133" w:rsidRDefault="00B961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temporary/>
      <w:showingPlcHdr/>
      <w15:appearance w15:val="hidden"/>
    </w:sdtPr>
    <w:sdtContent>
      <w:p w:rsidR="00B96133" w:rsidRDefault="00B96133">
        <w:pPr>
          <w:pStyle w:val="a6"/>
        </w:pPr>
        <w:r>
          <w:t>[Введите текст]</w:t>
        </w:r>
      </w:p>
    </w:sdtContent>
  </w:sdt>
  <w:p w:rsidR="00B96133" w:rsidRDefault="00B961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33" w:rsidRDefault="00B9613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6133" w:rsidRDefault="00B96133">
    <w:pPr>
      <w:pStyle w:val="a6"/>
      <w:ind w:right="360"/>
    </w:pPr>
  </w:p>
  <w:p w:rsidR="00B96133" w:rsidRDefault="00B96133"/>
  <w:p w:rsidR="00B96133" w:rsidRDefault="00B9613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33" w:rsidRDefault="00B9613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7F53">
      <w:rPr>
        <w:rStyle w:val="a8"/>
        <w:noProof/>
      </w:rPr>
      <w:t>41</w:t>
    </w:r>
    <w:r>
      <w:rPr>
        <w:rStyle w:val="a8"/>
      </w:rPr>
      <w:fldChar w:fldCharType="end"/>
    </w:r>
  </w:p>
  <w:p w:rsidR="00B96133" w:rsidRDefault="00B96133">
    <w:pPr>
      <w:pStyle w:val="a6"/>
      <w:ind w:right="360"/>
    </w:pPr>
  </w:p>
  <w:p w:rsidR="00B96133" w:rsidRDefault="00B96133">
    <w:pPr>
      <w:pStyle w:val="a6"/>
      <w:ind w:right="360"/>
    </w:pPr>
    <w:r>
      <w:t>________________________ от Заказчика</w:t>
    </w:r>
    <w:r>
      <w:tab/>
    </w:r>
    <w:r>
      <w:tab/>
      <w:t xml:space="preserve">______________________ от </w:t>
    </w:r>
    <w:r w:rsidR="00CD7F53">
      <w:t>Исполнителя</w:t>
    </w:r>
  </w:p>
  <w:p w:rsidR="00B96133" w:rsidRDefault="00B96133"/>
  <w:p w:rsidR="00B96133" w:rsidRDefault="00B9613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33" w:rsidRDefault="00B9613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6133" w:rsidRDefault="00B96133">
    <w:pPr>
      <w:pStyle w:val="a6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33" w:rsidRDefault="00B9613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7F53">
      <w:rPr>
        <w:rStyle w:val="a8"/>
        <w:noProof/>
      </w:rPr>
      <w:t>43</w:t>
    </w:r>
    <w:r>
      <w:rPr>
        <w:rStyle w:val="a8"/>
      </w:rPr>
      <w:fldChar w:fldCharType="end"/>
    </w:r>
  </w:p>
  <w:p w:rsidR="00B96133" w:rsidRDefault="00B96133">
    <w:pPr>
      <w:pStyle w:val="a6"/>
      <w:ind w:right="360"/>
    </w:pPr>
  </w:p>
  <w:p w:rsidR="00B96133" w:rsidRDefault="00B96133">
    <w:pPr>
      <w:pStyle w:val="a6"/>
      <w:ind w:right="360"/>
    </w:pPr>
    <w:r>
      <w:t>________________________ от Заказчика</w:t>
    </w:r>
    <w:r>
      <w:tab/>
    </w:r>
    <w:r>
      <w:tab/>
      <w:t>______________________ от Исполнителя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DFE" w:rsidRDefault="00FF5DFE">
      <w:r>
        <w:separator/>
      </w:r>
    </w:p>
  </w:footnote>
  <w:footnote w:type="continuationSeparator" w:id="0">
    <w:p w:rsidR="00FF5DFE" w:rsidRDefault="00FF5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20F2"/>
    <w:multiLevelType w:val="hybridMultilevel"/>
    <w:tmpl w:val="35488AF2"/>
    <w:lvl w:ilvl="0" w:tplc="E122690E">
      <w:start w:val="1"/>
      <w:numFmt w:val="decimal"/>
      <w:lvlText w:val="%1"/>
      <w:lvlJc w:val="left"/>
      <w:pPr>
        <w:ind w:left="1440" w:hanging="360"/>
      </w:pPr>
      <w:rPr>
        <w:rFonts w:ascii="Courier New" w:hAnsi="Courier New" w:cs="Courier New" w:hint="default"/>
        <w:spacing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44D65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2" w15:restartNumberingAfterBreak="0">
    <w:nsid w:val="160D22D4"/>
    <w:multiLevelType w:val="multilevel"/>
    <w:tmpl w:val="022A76E6"/>
    <w:lvl w:ilvl="0">
      <w:start w:val="1"/>
      <w:numFmt w:val="decimal"/>
      <w:lvlText w:val="1.2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" w15:restartNumberingAfterBreak="0">
    <w:nsid w:val="17C45FB7"/>
    <w:multiLevelType w:val="hybridMultilevel"/>
    <w:tmpl w:val="DA9C1398"/>
    <w:lvl w:ilvl="0" w:tplc="16CE25C8">
      <w:start w:val="1"/>
      <w:numFmt w:val="upperRoman"/>
      <w:lvlText w:val="%1."/>
      <w:lvlJc w:val="left"/>
      <w:pPr>
        <w:ind w:left="1647" w:hanging="720"/>
      </w:pPr>
      <w:rPr>
        <w:rFonts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188716DD"/>
    <w:multiLevelType w:val="multilevel"/>
    <w:tmpl w:val="08388D18"/>
    <w:lvl w:ilvl="0">
      <w:start w:val="1"/>
      <w:numFmt w:val="decimal"/>
      <w:lvlText w:val="3.%1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2.%3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B4739"/>
    <w:multiLevelType w:val="hybridMultilevel"/>
    <w:tmpl w:val="DABE2700"/>
    <w:lvl w:ilvl="0" w:tplc="3664253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975E923E">
      <w:start w:val="1"/>
      <w:numFmt w:val="decimal"/>
      <w:lvlText w:val="%2."/>
      <w:lvlJc w:val="left"/>
      <w:pPr>
        <w:ind w:left="1391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3B16"/>
    <w:multiLevelType w:val="multilevel"/>
    <w:tmpl w:val="00F4F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C0270F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28993BCB"/>
    <w:multiLevelType w:val="multilevel"/>
    <w:tmpl w:val="43B27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" w15:restartNumberingAfterBreak="0">
    <w:nsid w:val="295A2755"/>
    <w:multiLevelType w:val="multilevel"/>
    <w:tmpl w:val="1DF48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" w15:restartNumberingAfterBreak="0">
    <w:nsid w:val="2EBB0AE6"/>
    <w:multiLevelType w:val="multilevel"/>
    <w:tmpl w:val="AFF6267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3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4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40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896" w:hanging="2880"/>
      </w:pPr>
      <w:rPr>
        <w:rFonts w:hint="default"/>
      </w:rPr>
    </w:lvl>
  </w:abstractNum>
  <w:abstractNum w:abstractNumId="11" w15:restartNumberingAfterBreak="0">
    <w:nsid w:val="2F0C1BE8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6326D2F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13" w15:restartNumberingAfterBreak="0">
    <w:nsid w:val="39732949"/>
    <w:multiLevelType w:val="hybridMultilevel"/>
    <w:tmpl w:val="03CE669E"/>
    <w:lvl w:ilvl="0" w:tplc="06146898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D4B2CBE"/>
    <w:multiLevelType w:val="multilevel"/>
    <w:tmpl w:val="60BA3A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1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1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4" w:hanging="2880"/>
      </w:pPr>
      <w:rPr>
        <w:rFonts w:hint="default"/>
      </w:rPr>
    </w:lvl>
  </w:abstractNum>
  <w:abstractNum w:abstractNumId="15" w15:restartNumberingAfterBreak="0">
    <w:nsid w:val="40106181"/>
    <w:multiLevelType w:val="multilevel"/>
    <w:tmpl w:val="ED5CAA5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1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7" w:hanging="2880"/>
      </w:pPr>
      <w:rPr>
        <w:rFonts w:hint="default"/>
      </w:rPr>
    </w:lvl>
  </w:abstractNum>
  <w:abstractNum w:abstractNumId="16" w15:restartNumberingAfterBreak="0">
    <w:nsid w:val="411506AE"/>
    <w:multiLevelType w:val="multilevel"/>
    <w:tmpl w:val="D7102A4A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CF51F1"/>
    <w:multiLevelType w:val="multilevel"/>
    <w:tmpl w:val="721E80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8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8" w:hanging="2880"/>
      </w:pPr>
      <w:rPr>
        <w:rFonts w:hint="default"/>
      </w:rPr>
    </w:lvl>
  </w:abstractNum>
  <w:abstractNum w:abstractNumId="18" w15:restartNumberingAfterBreak="0">
    <w:nsid w:val="4F007298"/>
    <w:multiLevelType w:val="multilevel"/>
    <w:tmpl w:val="03DC48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880"/>
      </w:pPr>
      <w:rPr>
        <w:rFonts w:hint="default"/>
      </w:rPr>
    </w:lvl>
  </w:abstractNum>
  <w:abstractNum w:abstractNumId="19" w15:restartNumberingAfterBreak="0">
    <w:nsid w:val="514915A7"/>
    <w:multiLevelType w:val="multilevel"/>
    <w:tmpl w:val="EB4A3DF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23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498"/>
        </w:tabs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BA044E4"/>
    <w:multiLevelType w:val="hybridMultilevel"/>
    <w:tmpl w:val="CA220FE6"/>
    <w:lvl w:ilvl="0" w:tplc="5B229BC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58307D"/>
    <w:multiLevelType w:val="multilevel"/>
    <w:tmpl w:val="B370553E"/>
    <w:lvl w:ilvl="0">
      <w:start w:val="2"/>
      <w:numFmt w:val="decimal"/>
      <w:lvlText w:val="9.%1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Courier New" w:eastAsia="Times New Roman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2021D"/>
    <w:multiLevelType w:val="hybridMultilevel"/>
    <w:tmpl w:val="C87AABB0"/>
    <w:lvl w:ilvl="0" w:tplc="7098EE4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676E3D58"/>
    <w:multiLevelType w:val="multilevel"/>
    <w:tmpl w:val="46744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1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11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4" w:hanging="2880"/>
      </w:pPr>
      <w:rPr>
        <w:rFonts w:hint="default"/>
      </w:rPr>
    </w:lvl>
  </w:abstractNum>
  <w:abstractNum w:abstractNumId="24" w15:restartNumberingAfterBreak="0">
    <w:nsid w:val="736360D0"/>
    <w:multiLevelType w:val="multilevel"/>
    <w:tmpl w:val="A5A63D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A90613"/>
    <w:multiLevelType w:val="multilevel"/>
    <w:tmpl w:val="19AA153E"/>
    <w:lvl w:ilvl="0">
      <w:start w:val="1"/>
      <w:numFmt w:val="decimal"/>
      <w:lvlText w:val="%1."/>
      <w:lvlJc w:val="left"/>
      <w:pPr>
        <w:ind w:left="2250" w:hanging="360"/>
      </w:pPr>
    </w:lvl>
    <w:lvl w:ilvl="1">
      <w:start w:val="1"/>
      <w:numFmt w:val="decimal"/>
      <w:isLgl/>
      <w:lvlText w:val="%1.%2."/>
      <w:lvlJc w:val="left"/>
      <w:pPr>
        <w:ind w:left="2640" w:hanging="75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97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3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2880"/>
      </w:pPr>
      <w:rPr>
        <w:rFonts w:hint="default"/>
      </w:rPr>
    </w:lvl>
  </w:abstractNum>
  <w:abstractNum w:abstractNumId="26" w15:restartNumberingAfterBreak="0">
    <w:nsid w:val="7D840B00"/>
    <w:multiLevelType w:val="hybridMultilevel"/>
    <w:tmpl w:val="476414B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9">
      <w:start w:val="1"/>
      <w:numFmt w:val="lowerLetter"/>
      <w:lvlText w:val="%3.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4"/>
  </w:num>
  <w:num w:numId="3">
    <w:abstractNumId w:val="17"/>
  </w:num>
  <w:num w:numId="4">
    <w:abstractNumId w:val="15"/>
  </w:num>
  <w:num w:numId="5">
    <w:abstractNumId w:val="26"/>
  </w:num>
  <w:num w:numId="6">
    <w:abstractNumId w:val="5"/>
  </w:num>
  <w:num w:numId="7">
    <w:abstractNumId w:val="9"/>
  </w:num>
  <w:num w:numId="8">
    <w:abstractNumId w:val="2"/>
  </w:num>
  <w:num w:numId="9">
    <w:abstractNumId w:val="25"/>
  </w:num>
  <w:num w:numId="10">
    <w:abstractNumId w:val="23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0"/>
  </w:num>
  <w:num w:numId="15">
    <w:abstractNumId w:val="4"/>
  </w:num>
  <w:num w:numId="16">
    <w:abstractNumId w:val="21"/>
  </w:num>
  <w:num w:numId="17">
    <w:abstractNumId w:val="24"/>
  </w:num>
  <w:num w:numId="18">
    <w:abstractNumId w:val="3"/>
  </w:num>
  <w:num w:numId="19">
    <w:abstractNumId w:val="10"/>
  </w:num>
  <w:num w:numId="20">
    <w:abstractNumId w:val="12"/>
  </w:num>
  <w:num w:numId="21">
    <w:abstractNumId w:val="1"/>
  </w:num>
  <w:num w:numId="22">
    <w:abstractNumId w:val="18"/>
  </w:num>
  <w:num w:numId="23">
    <w:abstractNumId w:val="22"/>
  </w:num>
  <w:num w:numId="24">
    <w:abstractNumId w:val="7"/>
  </w:num>
  <w:num w:numId="25">
    <w:abstractNumId w:val="11"/>
  </w:num>
  <w:num w:numId="26">
    <w:abstractNumId w:val="16"/>
  </w:num>
  <w:num w:numId="27">
    <w:abstractNumId w:val="0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пова Ольга Вениаминовна">
    <w15:presenceInfo w15:providerId="AD" w15:userId="S-1-5-21-438639274-1736676612-2463291260-9513"/>
  </w15:person>
  <w15:person w15:author="Кондраков Дмитрий Леонидович">
    <w15:presenceInfo w15:providerId="AD" w15:userId="S-1-5-21-438639274-1736676612-2463291260-102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8B"/>
    <w:rsid w:val="00002402"/>
    <w:rsid w:val="00002E23"/>
    <w:rsid w:val="000032ED"/>
    <w:rsid w:val="0000592F"/>
    <w:rsid w:val="00005EB3"/>
    <w:rsid w:val="00006617"/>
    <w:rsid w:val="00006A6F"/>
    <w:rsid w:val="00010149"/>
    <w:rsid w:val="00010704"/>
    <w:rsid w:val="00010B1B"/>
    <w:rsid w:val="00010C8C"/>
    <w:rsid w:val="00011857"/>
    <w:rsid w:val="00013667"/>
    <w:rsid w:val="00013B9F"/>
    <w:rsid w:val="00013FF2"/>
    <w:rsid w:val="000155D0"/>
    <w:rsid w:val="0001668A"/>
    <w:rsid w:val="00016F60"/>
    <w:rsid w:val="00020019"/>
    <w:rsid w:val="000201A4"/>
    <w:rsid w:val="000213CB"/>
    <w:rsid w:val="00022190"/>
    <w:rsid w:val="00022873"/>
    <w:rsid w:val="0002349F"/>
    <w:rsid w:val="000237CD"/>
    <w:rsid w:val="00023A33"/>
    <w:rsid w:val="00023EF9"/>
    <w:rsid w:val="00024E0A"/>
    <w:rsid w:val="00025580"/>
    <w:rsid w:val="000271C0"/>
    <w:rsid w:val="00027B81"/>
    <w:rsid w:val="00030673"/>
    <w:rsid w:val="0003091C"/>
    <w:rsid w:val="000309A4"/>
    <w:rsid w:val="000309A8"/>
    <w:rsid w:val="0003166E"/>
    <w:rsid w:val="00031D7F"/>
    <w:rsid w:val="00031FE8"/>
    <w:rsid w:val="00032A55"/>
    <w:rsid w:val="00032C0A"/>
    <w:rsid w:val="000331D9"/>
    <w:rsid w:val="00033F56"/>
    <w:rsid w:val="000366D2"/>
    <w:rsid w:val="00037C69"/>
    <w:rsid w:val="00040181"/>
    <w:rsid w:val="0004048C"/>
    <w:rsid w:val="00042317"/>
    <w:rsid w:val="00042A8E"/>
    <w:rsid w:val="00042B4C"/>
    <w:rsid w:val="00042E2F"/>
    <w:rsid w:val="00042FD2"/>
    <w:rsid w:val="00043432"/>
    <w:rsid w:val="000448AE"/>
    <w:rsid w:val="0004536B"/>
    <w:rsid w:val="000457D4"/>
    <w:rsid w:val="000463BE"/>
    <w:rsid w:val="00046D61"/>
    <w:rsid w:val="00047477"/>
    <w:rsid w:val="00050531"/>
    <w:rsid w:val="00050C96"/>
    <w:rsid w:val="00051135"/>
    <w:rsid w:val="000511F3"/>
    <w:rsid w:val="000512E2"/>
    <w:rsid w:val="00051832"/>
    <w:rsid w:val="000522D0"/>
    <w:rsid w:val="0005398C"/>
    <w:rsid w:val="00054721"/>
    <w:rsid w:val="000547E8"/>
    <w:rsid w:val="00054F23"/>
    <w:rsid w:val="00055616"/>
    <w:rsid w:val="0005584F"/>
    <w:rsid w:val="00055ABE"/>
    <w:rsid w:val="000562F0"/>
    <w:rsid w:val="00057BC1"/>
    <w:rsid w:val="00060480"/>
    <w:rsid w:val="00060D09"/>
    <w:rsid w:val="000629A7"/>
    <w:rsid w:val="00062A84"/>
    <w:rsid w:val="000638B2"/>
    <w:rsid w:val="00064752"/>
    <w:rsid w:val="00064918"/>
    <w:rsid w:val="00065552"/>
    <w:rsid w:val="000659BE"/>
    <w:rsid w:val="00066216"/>
    <w:rsid w:val="00066B52"/>
    <w:rsid w:val="00066C6D"/>
    <w:rsid w:val="00070EAD"/>
    <w:rsid w:val="00071308"/>
    <w:rsid w:val="000718EB"/>
    <w:rsid w:val="000719A9"/>
    <w:rsid w:val="00071B77"/>
    <w:rsid w:val="00072279"/>
    <w:rsid w:val="0007382D"/>
    <w:rsid w:val="000744A4"/>
    <w:rsid w:val="00075CC9"/>
    <w:rsid w:val="000777EE"/>
    <w:rsid w:val="000810DF"/>
    <w:rsid w:val="0008453D"/>
    <w:rsid w:val="00084AE1"/>
    <w:rsid w:val="00085149"/>
    <w:rsid w:val="00085BC8"/>
    <w:rsid w:val="00085DB5"/>
    <w:rsid w:val="000860BF"/>
    <w:rsid w:val="00087436"/>
    <w:rsid w:val="00087E00"/>
    <w:rsid w:val="0009002D"/>
    <w:rsid w:val="00090B70"/>
    <w:rsid w:val="00090E67"/>
    <w:rsid w:val="00091BDD"/>
    <w:rsid w:val="00092050"/>
    <w:rsid w:val="000923F4"/>
    <w:rsid w:val="00092540"/>
    <w:rsid w:val="00092A51"/>
    <w:rsid w:val="00092E03"/>
    <w:rsid w:val="00095348"/>
    <w:rsid w:val="00095730"/>
    <w:rsid w:val="00095814"/>
    <w:rsid w:val="000972CC"/>
    <w:rsid w:val="000A0219"/>
    <w:rsid w:val="000A16A6"/>
    <w:rsid w:val="000A1987"/>
    <w:rsid w:val="000A285A"/>
    <w:rsid w:val="000A3E0F"/>
    <w:rsid w:val="000A3FE6"/>
    <w:rsid w:val="000A5B71"/>
    <w:rsid w:val="000A5C9C"/>
    <w:rsid w:val="000A6BB8"/>
    <w:rsid w:val="000A6CF2"/>
    <w:rsid w:val="000A7168"/>
    <w:rsid w:val="000A7524"/>
    <w:rsid w:val="000B09DA"/>
    <w:rsid w:val="000B166F"/>
    <w:rsid w:val="000B29E6"/>
    <w:rsid w:val="000B340A"/>
    <w:rsid w:val="000B4489"/>
    <w:rsid w:val="000B4667"/>
    <w:rsid w:val="000B47D5"/>
    <w:rsid w:val="000B5E41"/>
    <w:rsid w:val="000B6409"/>
    <w:rsid w:val="000B6D4E"/>
    <w:rsid w:val="000B7070"/>
    <w:rsid w:val="000C11D0"/>
    <w:rsid w:val="000C1997"/>
    <w:rsid w:val="000C1D4B"/>
    <w:rsid w:val="000C1EAC"/>
    <w:rsid w:val="000C2ACF"/>
    <w:rsid w:val="000C32C8"/>
    <w:rsid w:val="000C43AB"/>
    <w:rsid w:val="000C52FE"/>
    <w:rsid w:val="000C67B6"/>
    <w:rsid w:val="000C6B75"/>
    <w:rsid w:val="000C7768"/>
    <w:rsid w:val="000C78CC"/>
    <w:rsid w:val="000C7FB9"/>
    <w:rsid w:val="000D04B1"/>
    <w:rsid w:val="000D09BC"/>
    <w:rsid w:val="000D2213"/>
    <w:rsid w:val="000D38DC"/>
    <w:rsid w:val="000D4EA9"/>
    <w:rsid w:val="000D58CD"/>
    <w:rsid w:val="000D6470"/>
    <w:rsid w:val="000D67DD"/>
    <w:rsid w:val="000D6AB5"/>
    <w:rsid w:val="000E0FC9"/>
    <w:rsid w:val="000E2FC5"/>
    <w:rsid w:val="000E36DF"/>
    <w:rsid w:val="000E42F2"/>
    <w:rsid w:val="000E44D8"/>
    <w:rsid w:val="000E47AF"/>
    <w:rsid w:val="000E4AA3"/>
    <w:rsid w:val="000E5828"/>
    <w:rsid w:val="000E640E"/>
    <w:rsid w:val="000E6906"/>
    <w:rsid w:val="000F0774"/>
    <w:rsid w:val="000F09DE"/>
    <w:rsid w:val="000F1214"/>
    <w:rsid w:val="000F27C7"/>
    <w:rsid w:val="000F2916"/>
    <w:rsid w:val="000F2D06"/>
    <w:rsid w:val="000F2F79"/>
    <w:rsid w:val="000F3BD7"/>
    <w:rsid w:val="000F40DF"/>
    <w:rsid w:val="000F4713"/>
    <w:rsid w:val="000F4A92"/>
    <w:rsid w:val="000F4C8A"/>
    <w:rsid w:val="000F7014"/>
    <w:rsid w:val="000F74D6"/>
    <w:rsid w:val="0010022C"/>
    <w:rsid w:val="00100663"/>
    <w:rsid w:val="001009BC"/>
    <w:rsid w:val="001011CB"/>
    <w:rsid w:val="00101B67"/>
    <w:rsid w:val="001032C3"/>
    <w:rsid w:val="001053C3"/>
    <w:rsid w:val="0010559C"/>
    <w:rsid w:val="001059B4"/>
    <w:rsid w:val="00106700"/>
    <w:rsid w:val="00106FB7"/>
    <w:rsid w:val="00110DDC"/>
    <w:rsid w:val="0011153F"/>
    <w:rsid w:val="00111796"/>
    <w:rsid w:val="001126DA"/>
    <w:rsid w:val="00112A09"/>
    <w:rsid w:val="00114F32"/>
    <w:rsid w:val="00115252"/>
    <w:rsid w:val="0011606D"/>
    <w:rsid w:val="0011698B"/>
    <w:rsid w:val="0012056C"/>
    <w:rsid w:val="00124718"/>
    <w:rsid w:val="00125C98"/>
    <w:rsid w:val="00127026"/>
    <w:rsid w:val="001276CE"/>
    <w:rsid w:val="00127B08"/>
    <w:rsid w:val="00127F94"/>
    <w:rsid w:val="001307D4"/>
    <w:rsid w:val="0013271D"/>
    <w:rsid w:val="001329E8"/>
    <w:rsid w:val="00132A6F"/>
    <w:rsid w:val="00133001"/>
    <w:rsid w:val="00133615"/>
    <w:rsid w:val="00133996"/>
    <w:rsid w:val="001343D6"/>
    <w:rsid w:val="001350FF"/>
    <w:rsid w:val="00136067"/>
    <w:rsid w:val="0014047E"/>
    <w:rsid w:val="00140F80"/>
    <w:rsid w:val="00141115"/>
    <w:rsid w:val="00141935"/>
    <w:rsid w:val="00142326"/>
    <w:rsid w:val="00142F6F"/>
    <w:rsid w:val="001432BB"/>
    <w:rsid w:val="0014340B"/>
    <w:rsid w:val="001445D0"/>
    <w:rsid w:val="00145866"/>
    <w:rsid w:val="00146A36"/>
    <w:rsid w:val="00146DB9"/>
    <w:rsid w:val="001475B8"/>
    <w:rsid w:val="0015005F"/>
    <w:rsid w:val="001505C6"/>
    <w:rsid w:val="00150929"/>
    <w:rsid w:val="001511AE"/>
    <w:rsid w:val="00151E9C"/>
    <w:rsid w:val="0015228A"/>
    <w:rsid w:val="00152D60"/>
    <w:rsid w:val="0015592F"/>
    <w:rsid w:val="001565FD"/>
    <w:rsid w:val="001568D6"/>
    <w:rsid w:val="001569E5"/>
    <w:rsid w:val="00157DA0"/>
    <w:rsid w:val="00161298"/>
    <w:rsid w:val="001612F4"/>
    <w:rsid w:val="00161F45"/>
    <w:rsid w:val="00162CA0"/>
    <w:rsid w:val="001635AD"/>
    <w:rsid w:val="001639C3"/>
    <w:rsid w:val="0016451C"/>
    <w:rsid w:val="001647AE"/>
    <w:rsid w:val="00165490"/>
    <w:rsid w:val="00166112"/>
    <w:rsid w:val="0016644A"/>
    <w:rsid w:val="001670B9"/>
    <w:rsid w:val="00167671"/>
    <w:rsid w:val="001677B2"/>
    <w:rsid w:val="00170323"/>
    <w:rsid w:val="001707DB"/>
    <w:rsid w:val="00171A6B"/>
    <w:rsid w:val="00171C98"/>
    <w:rsid w:val="00172590"/>
    <w:rsid w:val="001730CA"/>
    <w:rsid w:val="001730E9"/>
    <w:rsid w:val="00173AFC"/>
    <w:rsid w:val="00175068"/>
    <w:rsid w:val="00175F11"/>
    <w:rsid w:val="0017624A"/>
    <w:rsid w:val="00176A17"/>
    <w:rsid w:val="001770E2"/>
    <w:rsid w:val="00177865"/>
    <w:rsid w:val="0018064C"/>
    <w:rsid w:val="00180A0C"/>
    <w:rsid w:val="00181CE5"/>
    <w:rsid w:val="00181FAB"/>
    <w:rsid w:val="001827BC"/>
    <w:rsid w:val="00182AB0"/>
    <w:rsid w:val="00183AFA"/>
    <w:rsid w:val="00183C1B"/>
    <w:rsid w:val="00183F86"/>
    <w:rsid w:val="00183FDE"/>
    <w:rsid w:val="001843F1"/>
    <w:rsid w:val="00184988"/>
    <w:rsid w:val="0018697B"/>
    <w:rsid w:val="00187487"/>
    <w:rsid w:val="00190E7C"/>
    <w:rsid w:val="0019137D"/>
    <w:rsid w:val="00191B3B"/>
    <w:rsid w:val="001924E5"/>
    <w:rsid w:val="00192CBF"/>
    <w:rsid w:val="001954B1"/>
    <w:rsid w:val="0019588D"/>
    <w:rsid w:val="001A05D2"/>
    <w:rsid w:val="001A12A8"/>
    <w:rsid w:val="001A1F0E"/>
    <w:rsid w:val="001A3963"/>
    <w:rsid w:val="001A3FA4"/>
    <w:rsid w:val="001A42EE"/>
    <w:rsid w:val="001A46A1"/>
    <w:rsid w:val="001A5B85"/>
    <w:rsid w:val="001A6124"/>
    <w:rsid w:val="001A6806"/>
    <w:rsid w:val="001A7C68"/>
    <w:rsid w:val="001B0C33"/>
    <w:rsid w:val="001B0D40"/>
    <w:rsid w:val="001B2759"/>
    <w:rsid w:val="001B2813"/>
    <w:rsid w:val="001B28EE"/>
    <w:rsid w:val="001B312D"/>
    <w:rsid w:val="001B380A"/>
    <w:rsid w:val="001B519D"/>
    <w:rsid w:val="001B65CD"/>
    <w:rsid w:val="001B6A3C"/>
    <w:rsid w:val="001B6C7B"/>
    <w:rsid w:val="001B7303"/>
    <w:rsid w:val="001C088D"/>
    <w:rsid w:val="001C124D"/>
    <w:rsid w:val="001C1508"/>
    <w:rsid w:val="001C200C"/>
    <w:rsid w:val="001C26C9"/>
    <w:rsid w:val="001C2FB6"/>
    <w:rsid w:val="001C423C"/>
    <w:rsid w:val="001C5033"/>
    <w:rsid w:val="001C5D3F"/>
    <w:rsid w:val="001D0928"/>
    <w:rsid w:val="001D376F"/>
    <w:rsid w:val="001D467A"/>
    <w:rsid w:val="001D576B"/>
    <w:rsid w:val="001D5F5D"/>
    <w:rsid w:val="001E0376"/>
    <w:rsid w:val="001E0934"/>
    <w:rsid w:val="001E11FE"/>
    <w:rsid w:val="001E19C3"/>
    <w:rsid w:val="001E1E36"/>
    <w:rsid w:val="001E3193"/>
    <w:rsid w:val="001E54A4"/>
    <w:rsid w:val="001E72C0"/>
    <w:rsid w:val="001E7558"/>
    <w:rsid w:val="001E77FE"/>
    <w:rsid w:val="001F014B"/>
    <w:rsid w:val="001F070C"/>
    <w:rsid w:val="001F1221"/>
    <w:rsid w:val="001F2329"/>
    <w:rsid w:val="001F2A12"/>
    <w:rsid w:val="001F3437"/>
    <w:rsid w:val="001F3DB6"/>
    <w:rsid w:val="001F4577"/>
    <w:rsid w:val="001F57EA"/>
    <w:rsid w:val="001F5F25"/>
    <w:rsid w:val="001F67F9"/>
    <w:rsid w:val="001F7CA5"/>
    <w:rsid w:val="002000F6"/>
    <w:rsid w:val="0020022E"/>
    <w:rsid w:val="00200FA9"/>
    <w:rsid w:val="00204A35"/>
    <w:rsid w:val="002056F9"/>
    <w:rsid w:val="00205F84"/>
    <w:rsid w:val="00206196"/>
    <w:rsid w:val="00206590"/>
    <w:rsid w:val="00206952"/>
    <w:rsid w:val="00207D78"/>
    <w:rsid w:val="002100C9"/>
    <w:rsid w:val="00211BC3"/>
    <w:rsid w:val="00211FA6"/>
    <w:rsid w:val="0021363F"/>
    <w:rsid w:val="00214033"/>
    <w:rsid w:val="002146CC"/>
    <w:rsid w:val="00214B40"/>
    <w:rsid w:val="00214B4C"/>
    <w:rsid w:val="00214FBD"/>
    <w:rsid w:val="002161CC"/>
    <w:rsid w:val="00216923"/>
    <w:rsid w:val="00217CFC"/>
    <w:rsid w:val="0022048D"/>
    <w:rsid w:val="0022077A"/>
    <w:rsid w:val="00220A69"/>
    <w:rsid w:val="00220DAE"/>
    <w:rsid w:val="002218D4"/>
    <w:rsid w:val="0022231B"/>
    <w:rsid w:val="00222386"/>
    <w:rsid w:val="00222652"/>
    <w:rsid w:val="00222EFD"/>
    <w:rsid w:val="002237CD"/>
    <w:rsid w:val="002239C5"/>
    <w:rsid w:val="0022417D"/>
    <w:rsid w:val="00224CBC"/>
    <w:rsid w:val="0022651A"/>
    <w:rsid w:val="00227086"/>
    <w:rsid w:val="00227AD2"/>
    <w:rsid w:val="00227D97"/>
    <w:rsid w:val="002318FE"/>
    <w:rsid w:val="00232BE0"/>
    <w:rsid w:val="002330C7"/>
    <w:rsid w:val="00233BF1"/>
    <w:rsid w:val="00233F42"/>
    <w:rsid w:val="002340CF"/>
    <w:rsid w:val="00234EF1"/>
    <w:rsid w:val="00235A2B"/>
    <w:rsid w:val="0023623D"/>
    <w:rsid w:val="00236B23"/>
    <w:rsid w:val="0024088B"/>
    <w:rsid w:val="00240DB1"/>
    <w:rsid w:val="00241B9F"/>
    <w:rsid w:val="00241CC2"/>
    <w:rsid w:val="00243AB7"/>
    <w:rsid w:val="002445F2"/>
    <w:rsid w:val="00244835"/>
    <w:rsid w:val="00244CD1"/>
    <w:rsid w:val="00244E9A"/>
    <w:rsid w:val="00244FC0"/>
    <w:rsid w:val="00245ECC"/>
    <w:rsid w:val="00247081"/>
    <w:rsid w:val="00247CF0"/>
    <w:rsid w:val="00250D56"/>
    <w:rsid w:val="00251749"/>
    <w:rsid w:val="0025250E"/>
    <w:rsid w:val="00252FE3"/>
    <w:rsid w:val="00254BF5"/>
    <w:rsid w:val="00255B01"/>
    <w:rsid w:val="00256C0B"/>
    <w:rsid w:val="00256CA8"/>
    <w:rsid w:val="00257EB9"/>
    <w:rsid w:val="0026018C"/>
    <w:rsid w:val="002606AA"/>
    <w:rsid w:val="00261D17"/>
    <w:rsid w:val="00262CB8"/>
    <w:rsid w:val="0026313F"/>
    <w:rsid w:val="002639D5"/>
    <w:rsid w:val="00263E46"/>
    <w:rsid w:val="002654C7"/>
    <w:rsid w:val="00265686"/>
    <w:rsid w:val="002656EE"/>
    <w:rsid w:val="00265DFF"/>
    <w:rsid w:val="002663DA"/>
    <w:rsid w:val="00271429"/>
    <w:rsid w:val="00273DEA"/>
    <w:rsid w:val="002740FB"/>
    <w:rsid w:val="002753BC"/>
    <w:rsid w:val="00275CDA"/>
    <w:rsid w:val="002765D1"/>
    <w:rsid w:val="002808E1"/>
    <w:rsid w:val="0028157B"/>
    <w:rsid w:val="0028179C"/>
    <w:rsid w:val="00281C51"/>
    <w:rsid w:val="00282D2A"/>
    <w:rsid w:val="002837F5"/>
    <w:rsid w:val="00283FBA"/>
    <w:rsid w:val="002852BF"/>
    <w:rsid w:val="002853DA"/>
    <w:rsid w:val="00286ED8"/>
    <w:rsid w:val="00287E3F"/>
    <w:rsid w:val="0029000A"/>
    <w:rsid w:val="0029232C"/>
    <w:rsid w:val="002928E8"/>
    <w:rsid w:val="00295654"/>
    <w:rsid w:val="00296726"/>
    <w:rsid w:val="002970EF"/>
    <w:rsid w:val="002A0CED"/>
    <w:rsid w:val="002A1276"/>
    <w:rsid w:val="002A1E77"/>
    <w:rsid w:val="002A2F40"/>
    <w:rsid w:val="002A3579"/>
    <w:rsid w:val="002A42B5"/>
    <w:rsid w:val="002A48DF"/>
    <w:rsid w:val="002A4B48"/>
    <w:rsid w:val="002A4DAC"/>
    <w:rsid w:val="002A57F0"/>
    <w:rsid w:val="002A6464"/>
    <w:rsid w:val="002A6A8E"/>
    <w:rsid w:val="002B0456"/>
    <w:rsid w:val="002B1153"/>
    <w:rsid w:val="002B1154"/>
    <w:rsid w:val="002B1502"/>
    <w:rsid w:val="002B18DB"/>
    <w:rsid w:val="002B34CB"/>
    <w:rsid w:val="002B35B9"/>
    <w:rsid w:val="002B36D2"/>
    <w:rsid w:val="002B39BC"/>
    <w:rsid w:val="002B3CF3"/>
    <w:rsid w:val="002B471E"/>
    <w:rsid w:val="002B4D33"/>
    <w:rsid w:val="002B4D4F"/>
    <w:rsid w:val="002B4D88"/>
    <w:rsid w:val="002B54D9"/>
    <w:rsid w:val="002B5678"/>
    <w:rsid w:val="002B5C4E"/>
    <w:rsid w:val="002B6073"/>
    <w:rsid w:val="002B6BF6"/>
    <w:rsid w:val="002B7B14"/>
    <w:rsid w:val="002B7C78"/>
    <w:rsid w:val="002B7E3B"/>
    <w:rsid w:val="002C1818"/>
    <w:rsid w:val="002C197D"/>
    <w:rsid w:val="002C2306"/>
    <w:rsid w:val="002C24A6"/>
    <w:rsid w:val="002C2A11"/>
    <w:rsid w:val="002C2B09"/>
    <w:rsid w:val="002C378B"/>
    <w:rsid w:val="002C3EA5"/>
    <w:rsid w:val="002C4C22"/>
    <w:rsid w:val="002C4D43"/>
    <w:rsid w:val="002C6295"/>
    <w:rsid w:val="002C6411"/>
    <w:rsid w:val="002C6AC5"/>
    <w:rsid w:val="002C705E"/>
    <w:rsid w:val="002C7103"/>
    <w:rsid w:val="002C7442"/>
    <w:rsid w:val="002C7711"/>
    <w:rsid w:val="002C792D"/>
    <w:rsid w:val="002D152C"/>
    <w:rsid w:val="002D189A"/>
    <w:rsid w:val="002D42D3"/>
    <w:rsid w:val="002D4710"/>
    <w:rsid w:val="002D4E1B"/>
    <w:rsid w:val="002D653D"/>
    <w:rsid w:val="002D6708"/>
    <w:rsid w:val="002D6AA2"/>
    <w:rsid w:val="002D6C19"/>
    <w:rsid w:val="002D7E02"/>
    <w:rsid w:val="002E02DD"/>
    <w:rsid w:val="002E0EE5"/>
    <w:rsid w:val="002E13C6"/>
    <w:rsid w:val="002E17D7"/>
    <w:rsid w:val="002E1BAB"/>
    <w:rsid w:val="002E339F"/>
    <w:rsid w:val="002E365E"/>
    <w:rsid w:val="002E3E98"/>
    <w:rsid w:val="002E453F"/>
    <w:rsid w:val="002E7067"/>
    <w:rsid w:val="002E7DD2"/>
    <w:rsid w:val="002E7EE3"/>
    <w:rsid w:val="002F09D7"/>
    <w:rsid w:val="002F1746"/>
    <w:rsid w:val="002F2B0A"/>
    <w:rsid w:val="002F422E"/>
    <w:rsid w:val="002F45A6"/>
    <w:rsid w:val="002F49D9"/>
    <w:rsid w:val="002F5612"/>
    <w:rsid w:val="002F5661"/>
    <w:rsid w:val="002F64F1"/>
    <w:rsid w:val="002F6FBF"/>
    <w:rsid w:val="002F7314"/>
    <w:rsid w:val="002F7798"/>
    <w:rsid w:val="002F7CA5"/>
    <w:rsid w:val="002F7E91"/>
    <w:rsid w:val="002F7F12"/>
    <w:rsid w:val="0030009D"/>
    <w:rsid w:val="0030059E"/>
    <w:rsid w:val="00300678"/>
    <w:rsid w:val="003007D9"/>
    <w:rsid w:val="00303156"/>
    <w:rsid w:val="00304046"/>
    <w:rsid w:val="003045D3"/>
    <w:rsid w:val="0030500A"/>
    <w:rsid w:val="00305370"/>
    <w:rsid w:val="00305B8C"/>
    <w:rsid w:val="003062C6"/>
    <w:rsid w:val="00306ECA"/>
    <w:rsid w:val="003072D5"/>
    <w:rsid w:val="00310ED0"/>
    <w:rsid w:val="00311F6B"/>
    <w:rsid w:val="003120D2"/>
    <w:rsid w:val="003121D3"/>
    <w:rsid w:val="00313B9F"/>
    <w:rsid w:val="00314DA9"/>
    <w:rsid w:val="0031565B"/>
    <w:rsid w:val="00315A15"/>
    <w:rsid w:val="00315D59"/>
    <w:rsid w:val="00316277"/>
    <w:rsid w:val="00317A6B"/>
    <w:rsid w:val="0032129D"/>
    <w:rsid w:val="00321BFD"/>
    <w:rsid w:val="00322AF3"/>
    <w:rsid w:val="003237BE"/>
    <w:rsid w:val="00323B95"/>
    <w:rsid w:val="00326B12"/>
    <w:rsid w:val="0032772F"/>
    <w:rsid w:val="00327B2E"/>
    <w:rsid w:val="00330C4B"/>
    <w:rsid w:val="00331409"/>
    <w:rsid w:val="00331656"/>
    <w:rsid w:val="0033191D"/>
    <w:rsid w:val="003334BD"/>
    <w:rsid w:val="003335CD"/>
    <w:rsid w:val="003340FF"/>
    <w:rsid w:val="003345B5"/>
    <w:rsid w:val="00334994"/>
    <w:rsid w:val="003349F3"/>
    <w:rsid w:val="0033619C"/>
    <w:rsid w:val="0033680C"/>
    <w:rsid w:val="00337245"/>
    <w:rsid w:val="0034081B"/>
    <w:rsid w:val="00340B74"/>
    <w:rsid w:val="00340D66"/>
    <w:rsid w:val="00342215"/>
    <w:rsid w:val="00342BBF"/>
    <w:rsid w:val="00342E8F"/>
    <w:rsid w:val="00344159"/>
    <w:rsid w:val="00344DA5"/>
    <w:rsid w:val="003457CA"/>
    <w:rsid w:val="003466C7"/>
    <w:rsid w:val="00350C28"/>
    <w:rsid w:val="00352467"/>
    <w:rsid w:val="00352FA5"/>
    <w:rsid w:val="00353510"/>
    <w:rsid w:val="003543CE"/>
    <w:rsid w:val="00355723"/>
    <w:rsid w:val="00355768"/>
    <w:rsid w:val="00355A76"/>
    <w:rsid w:val="00357050"/>
    <w:rsid w:val="00357D77"/>
    <w:rsid w:val="003610F7"/>
    <w:rsid w:val="00361237"/>
    <w:rsid w:val="00361AAC"/>
    <w:rsid w:val="003623A0"/>
    <w:rsid w:val="003635A6"/>
    <w:rsid w:val="00363C57"/>
    <w:rsid w:val="003640DB"/>
    <w:rsid w:val="003641A5"/>
    <w:rsid w:val="003644E8"/>
    <w:rsid w:val="0036482B"/>
    <w:rsid w:val="00364BE9"/>
    <w:rsid w:val="0037103E"/>
    <w:rsid w:val="00373959"/>
    <w:rsid w:val="00373E53"/>
    <w:rsid w:val="0037469F"/>
    <w:rsid w:val="0037499E"/>
    <w:rsid w:val="00374F5D"/>
    <w:rsid w:val="00376F22"/>
    <w:rsid w:val="00377918"/>
    <w:rsid w:val="00377B17"/>
    <w:rsid w:val="00380473"/>
    <w:rsid w:val="00381091"/>
    <w:rsid w:val="003810D9"/>
    <w:rsid w:val="00381270"/>
    <w:rsid w:val="003812F0"/>
    <w:rsid w:val="003824EF"/>
    <w:rsid w:val="0038257B"/>
    <w:rsid w:val="00382A11"/>
    <w:rsid w:val="00382BF4"/>
    <w:rsid w:val="0038461F"/>
    <w:rsid w:val="00384E9E"/>
    <w:rsid w:val="003863DD"/>
    <w:rsid w:val="00390718"/>
    <w:rsid w:val="00391188"/>
    <w:rsid w:val="00391501"/>
    <w:rsid w:val="00391AB7"/>
    <w:rsid w:val="00392738"/>
    <w:rsid w:val="00393BF7"/>
    <w:rsid w:val="00393D9D"/>
    <w:rsid w:val="003949E5"/>
    <w:rsid w:val="00394A88"/>
    <w:rsid w:val="003959D9"/>
    <w:rsid w:val="003962F5"/>
    <w:rsid w:val="003971AD"/>
    <w:rsid w:val="00397523"/>
    <w:rsid w:val="0039792A"/>
    <w:rsid w:val="00397D72"/>
    <w:rsid w:val="003A0338"/>
    <w:rsid w:val="003A059F"/>
    <w:rsid w:val="003A0F9C"/>
    <w:rsid w:val="003A17E8"/>
    <w:rsid w:val="003A1A18"/>
    <w:rsid w:val="003A214C"/>
    <w:rsid w:val="003A488E"/>
    <w:rsid w:val="003A6352"/>
    <w:rsid w:val="003A6831"/>
    <w:rsid w:val="003A7295"/>
    <w:rsid w:val="003B1B55"/>
    <w:rsid w:val="003B398A"/>
    <w:rsid w:val="003B3CD4"/>
    <w:rsid w:val="003B4000"/>
    <w:rsid w:val="003B4809"/>
    <w:rsid w:val="003B53D1"/>
    <w:rsid w:val="003B5C03"/>
    <w:rsid w:val="003B69A3"/>
    <w:rsid w:val="003B6E88"/>
    <w:rsid w:val="003B6F22"/>
    <w:rsid w:val="003C04ED"/>
    <w:rsid w:val="003C0880"/>
    <w:rsid w:val="003C0981"/>
    <w:rsid w:val="003C1A58"/>
    <w:rsid w:val="003C444E"/>
    <w:rsid w:val="003C478B"/>
    <w:rsid w:val="003C52BA"/>
    <w:rsid w:val="003C5718"/>
    <w:rsid w:val="003C5C25"/>
    <w:rsid w:val="003C61C8"/>
    <w:rsid w:val="003C75DF"/>
    <w:rsid w:val="003C7C6C"/>
    <w:rsid w:val="003D09DF"/>
    <w:rsid w:val="003D0D13"/>
    <w:rsid w:val="003D1710"/>
    <w:rsid w:val="003D18DE"/>
    <w:rsid w:val="003D202C"/>
    <w:rsid w:val="003D2A88"/>
    <w:rsid w:val="003D385E"/>
    <w:rsid w:val="003D3AB8"/>
    <w:rsid w:val="003D4019"/>
    <w:rsid w:val="003D4C4D"/>
    <w:rsid w:val="003D5337"/>
    <w:rsid w:val="003D53FC"/>
    <w:rsid w:val="003D7CA9"/>
    <w:rsid w:val="003D7DC2"/>
    <w:rsid w:val="003E051C"/>
    <w:rsid w:val="003E129A"/>
    <w:rsid w:val="003E3228"/>
    <w:rsid w:val="003E3CBD"/>
    <w:rsid w:val="003E48AB"/>
    <w:rsid w:val="003E4ACB"/>
    <w:rsid w:val="003E62CF"/>
    <w:rsid w:val="003E6E98"/>
    <w:rsid w:val="003E74B1"/>
    <w:rsid w:val="003E7E24"/>
    <w:rsid w:val="003F0015"/>
    <w:rsid w:val="003F0B63"/>
    <w:rsid w:val="003F243C"/>
    <w:rsid w:val="003F5E10"/>
    <w:rsid w:val="003F663C"/>
    <w:rsid w:val="003F6B78"/>
    <w:rsid w:val="003F74B6"/>
    <w:rsid w:val="003F797C"/>
    <w:rsid w:val="004001BB"/>
    <w:rsid w:val="00401185"/>
    <w:rsid w:val="0040133A"/>
    <w:rsid w:val="00401AF0"/>
    <w:rsid w:val="00402777"/>
    <w:rsid w:val="0040371A"/>
    <w:rsid w:val="0040406F"/>
    <w:rsid w:val="00405679"/>
    <w:rsid w:val="00405787"/>
    <w:rsid w:val="00406F24"/>
    <w:rsid w:val="00410573"/>
    <w:rsid w:val="00410F24"/>
    <w:rsid w:val="004112F6"/>
    <w:rsid w:val="004115F7"/>
    <w:rsid w:val="00411F15"/>
    <w:rsid w:val="0041252F"/>
    <w:rsid w:val="004128A6"/>
    <w:rsid w:val="00412969"/>
    <w:rsid w:val="0041395F"/>
    <w:rsid w:val="004143E8"/>
    <w:rsid w:val="00414442"/>
    <w:rsid w:val="00414C32"/>
    <w:rsid w:val="0041556F"/>
    <w:rsid w:val="00416168"/>
    <w:rsid w:val="00416676"/>
    <w:rsid w:val="0041739E"/>
    <w:rsid w:val="0041759F"/>
    <w:rsid w:val="00417A0A"/>
    <w:rsid w:val="0042106C"/>
    <w:rsid w:val="004225A7"/>
    <w:rsid w:val="00423165"/>
    <w:rsid w:val="00423743"/>
    <w:rsid w:val="00423F4B"/>
    <w:rsid w:val="00424DE3"/>
    <w:rsid w:val="0042665B"/>
    <w:rsid w:val="00426A94"/>
    <w:rsid w:val="0042722D"/>
    <w:rsid w:val="00427C70"/>
    <w:rsid w:val="00427DC3"/>
    <w:rsid w:val="0043005A"/>
    <w:rsid w:val="00430A5E"/>
    <w:rsid w:val="00430C4E"/>
    <w:rsid w:val="00431111"/>
    <w:rsid w:val="00431702"/>
    <w:rsid w:val="00432DA6"/>
    <w:rsid w:val="00433215"/>
    <w:rsid w:val="0043375D"/>
    <w:rsid w:val="00433B0A"/>
    <w:rsid w:val="00433BA7"/>
    <w:rsid w:val="004349B7"/>
    <w:rsid w:val="00435690"/>
    <w:rsid w:val="004356D8"/>
    <w:rsid w:val="004359F4"/>
    <w:rsid w:val="004369FB"/>
    <w:rsid w:val="0043704C"/>
    <w:rsid w:val="004370F3"/>
    <w:rsid w:val="00437733"/>
    <w:rsid w:val="00441925"/>
    <w:rsid w:val="00442B7E"/>
    <w:rsid w:val="004435EC"/>
    <w:rsid w:val="0044448B"/>
    <w:rsid w:val="0044457F"/>
    <w:rsid w:val="0044711F"/>
    <w:rsid w:val="00447C59"/>
    <w:rsid w:val="00450137"/>
    <w:rsid w:val="00450620"/>
    <w:rsid w:val="004508C9"/>
    <w:rsid w:val="00450B7B"/>
    <w:rsid w:val="00450D57"/>
    <w:rsid w:val="00450F10"/>
    <w:rsid w:val="004512F8"/>
    <w:rsid w:val="00453F23"/>
    <w:rsid w:val="00454F12"/>
    <w:rsid w:val="004554BE"/>
    <w:rsid w:val="0045621A"/>
    <w:rsid w:val="0045674C"/>
    <w:rsid w:val="004567F9"/>
    <w:rsid w:val="00456956"/>
    <w:rsid w:val="00456F9F"/>
    <w:rsid w:val="00460140"/>
    <w:rsid w:val="004604BE"/>
    <w:rsid w:val="00460611"/>
    <w:rsid w:val="00460FD6"/>
    <w:rsid w:val="0046171D"/>
    <w:rsid w:val="00461CF0"/>
    <w:rsid w:val="00462BD0"/>
    <w:rsid w:val="00462CA4"/>
    <w:rsid w:val="004640DD"/>
    <w:rsid w:val="00464F8E"/>
    <w:rsid w:val="0046556C"/>
    <w:rsid w:val="0046630E"/>
    <w:rsid w:val="00467B31"/>
    <w:rsid w:val="00467DEF"/>
    <w:rsid w:val="00467E2B"/>
    <w:rsid w:val="00470629"/>
    <w:rsid w:val="00470834"/>
    <w:rsid w:val="00470FEC"/>
    <w:rsid w:val="0047117A"/>
    <w:rsid w:val="00472BF4"/>
    <w:rsid w:val="00474211"/>
    <w:rsid w:val="00475083"/>
    <w:rsid w:val="0047534C"/>
    <w:rsid w:val="00480116"/>
    <w:rsid w:val="00481310"/>
    <w:rsid w:val="004819B5"/>
    <w:rsid w:val="0048567E"/>
    <w:rsid w:val="00485BDC"/>
    <w:rsid w:val="00486CC5"/>
    <w:rsid w:val="00490D2D"/>
    <w:rsid w:val="00491370"/>
    <w:rsid w:val="00491D31"/>
    <w:rsid w:val="00492223"/>
    <w:rsid w:val="00494024"/>
    <w:rsid w:val="00494CD1"/>
    <w:rsid w:val="004967E8"/>
    <w:rsid w:val="00497544"/>
    <w:rsid w:val="00497555"/>
    <w:rsid w:val="004976A3"/>
    <w:rsid w:val="00497B8A"/>
    <w:rsid w:val="004A04BB"/>
    <w:rsid w:val="004A215A"/>
    <w:rsid w:val="004A519A"/>
    <w:rsid w:val="004A54F9"/>
    <w:rsid w:val="004A5E7E"/>
    <w:rsid w:val="004A6E61"/>
    <w:rsid w:val="004A7D72"/>
    <w:rsid w:val="004B159D"/>
    <w:rsid w:val="004B1B2B"/>
    <w:rsid w:val="004B28F1"/>
    <w:rsid w:val="004B2C77"/>
    <w:rsid w:val="004B308B"/>
    <w:rsid w:val="004B411E"/>
    <w:rsid w:val="004B4566"/>
    <w:rsid w:val="004B47ED"/>
    <w:rsid w:val="004B48DE"/>
    <w:rsid w:val="004B4C20"/>
    <w:rsid w:val="004B5F61"/>
    <w:rsid w:val="004B6A78"/>
    <w:rsid w:val="004B6DCB"/>
    <w:rsid w:val="004B721E"/>
    <w:rsid w:val="004B79F7"/>
    <w:rsid w:val="004C1279"/>
    <w:rsid w:val="004C2703"/>
    <w:rsid w:val="004C27F5"/>
    <w:rsid w:val="004C2974"/>
    <w:rsid w:val="004C52AB"/>
    <w:rsid w:val="004C5631"/>
    <w:rsid w:val="004C578C"/>
    <w:rsid w:val="004C6DDA"/>
    <w:rsid w:val="004C72E3"/>
    <w:rsid w:val="004C756D"/>
    <w:rsid w:val="004D0B85"/>
    <w:rsid w:val="004D109A"/>
    <w:rsid w:val="004D3E1C"/>
    <w:rsid w:val="004D5512"/>
    <w:rsid w:val="004D6CCE"/>
    <w:rsid w:val="004E0A56"/>
    <w:rsid w:val="004E0FDF"/>
    <w:rsid w:val="004E2150"/>
    <w:rsid w:val="004E233D"/>
    <w:rsid w:val="004E4259"/>
    <w:rsid w:val="004E483E"/>
    <w:rsid w:val="004E5906"/>
    <w:rsid w:val="004E5B06"/>
    <w:rsid w:val="004E5C64"/>
    <w:rsid w:val="004E63EE"/>
    <w:rsid w:val="004E6879"/>
    <w:rsid w:val="004E6EF4"/>
    <w:rsid w:val="004E7990"/>
    <w:rsid w:val="004F0D5F"/>
    <w:rsid w:val="004F2819"/>
    <w:rsid w:val="004F3776"/>
    <w:rsid w:val="004F3FE6"/>
    <w:rsid w:val="004F40CB"/>
    <w:rsid w:val="004F6E70"/>
    <w:rsid w:val="004F79DB"/>
    <w:rsid w:val="004F7CFC"/>
    <w:rsid w:val="00501CEB"/>
    <w:rsid w:val="00501CF6"/>
    <w:rsid w:val="005024BE"/>
    <w:rsid w:val="005026E5"/>
    <w:rsid w:val="005029C1"/>
    <w:rsid w:val="00502A7E"/>
    <w:rsid w:val="00502A82"/>
    <w:rsid w:val="005041DE"/>
    <w:rsid w:val="00504602"/>
    <w:rsid w:val="005065BC"/>
    <w:rsid w:val="00506C55"/>
    <w:rsid w:val="00507E06"/>
    <w:rsid w:val="00511FF4"/>
    <w:rsid w:val="00512402"/>
    <w:rsid w:val="0051253F"/>
    <w:rsid w:val="0051295B"/>
    <w:rsid w:val="00512C82"/>
    <w:rsid w:val="00512FEF"/>
    <w:rsid w:val="005144B3"/>
    <w:rsid w:val="005145B8"/>
    <w:rsid w:val="00514E2A"/>
    <w:rsid w:val="00515050"/>
    <w:rsid w:val="00515316"/>
    <w:rsid w:val="00516AA2"/>
    <w:rsid w:val="005200D3"/>
    <w:rsid w:val="0052010B"/>
    <w:rsid w:val="005226C3"/>
    <w:rsid w:val="00523B54"/>
    <w:rsid w:val="00523BE8"/>
    <w:rsid w:val="0052425A"/>
    <w:rsid w:val="00524581"/>
    <w:rsid w:val="0052538C"/>
    <w:rsid w:val="00525EAC"/>
    <w:rsid w:val="00526327"/>
    <w:rsid w:val="00526710"/>
    <w:rsid w:val="005275A1"/>
    <w:rsid w:val="00530369"/>
    <w:rsid w:val="00530599"/>
    <w:rsid w:val="00530D2E"/>
    <w:rsid w:val="00531970"/>
    <w:rsid w:val="005324CA"/>
    <w:rsid w:val="0053312B"/>
    <w:rsid w:val="00533992"/>
    <w:rsid w:val="0053418A"/>
    <w:rsid w:val="00534960"/>
    <w:rsid w:val="00534CE9"/>
    <w:rsid w:val="00534EC5"/>
    <w:rsid w:val="005358D5"/>
    <w:rsid w:val="00536868"/>
    <w:rsid w:val="005375EE"/>
    <w:rsid w:val="00540B27"/>
    <w:rsid w:val="005420D1"/>
    <w:rsid w:val="00542466"/>
    <w:rsid w:val="00543174"/>
    <w:rsid w:val="00543682"/>
    <w:rsid w:val="00543859"/>
    <w:rsid w:val="005440D3"/>
    <w:rsid w:val="00544716"/>
    <w:rsid w:val="00544FCF"/>
    <w:rsid w:val="005465B1"/>
    <w:rsid w:val="00546823"/>
    <w:rsid w:val="0054682E"/>
    <w:rsid w:val="00546912"/>
    <w:rsid w:val="00546E31"/>
    <w:rsid w:val="005478A7"/>
    <w:rsid w:val="00547F02"/>
    <w:rsid w:val="00551246"/>
    <w:rsid w:val="005515B7"/>
    <w:rsid w:val="00553505"/>
    <w:rsid w:val="00553743"/>
    <w:rsid w:val="0055386A"/>
    <w:rsid w:val="005540C7"/>
    <w:rsid w:val="00554D46"/>
    <w:rsid w:val="005559F1"/>
    <w:rsid w:val="0055605D"/>
    <w:rsid w:val="00556AB3"/>
    <w:rsid w:val="00556C26"/>
    <w:rsid w:val="005571AC"/>
    <w:rsid w:val="005573D4"/>
    <w:rsid w:val="00561955"/>
    <w:rsid w:val="0056431A"/>
    <w:rsid w:val="00564D87"/>
    <w:rsid w:val="00565119"/>
    <w:rsid w:val="005655A6"/>
    <w:rsid w:val="00565DD6"/>
    <w:rsid w:val="00565F10"/>
    <w:rsid w:val="00567D40"/>
    <w:rsid w:val="00570B55"/>
    <w:rsid w:val="00571D76"/>
    <w:rsid w:val="00573082"/>
    <w:rsid w:val="00575062"/>
    <w:rsid w:val="00575D13"/>
    <w:rsid w:val="0057649A"/>
    <w:rsid w:val="00576603"/>
    <w:rsid w:val="00576936"/>
    <w:rsid w:val="00577F55"/>
    <w:rsid w:val="005809C4"/>
    <w:rsid w:val="00580F63"/>
    <w:rsid w:val="005811E5"/>
    <w:rsid w:val="00582014"/>
    <w:rsid w:val="0058237E"/>
    <w:rsid w:val="00582E5B"/>
    <w:rsid w:val="00583F7C"/>
    <w:rsid w:val="00583FAC"/>
    <w:rsid w:val="00585140"/>
    <w:rsid w:val="00585177"/>
    <w:rsid w:val="005851C6"/>
    <w:rsid w:val="00586ADF"/>
    <w:rsid w:val="00587497"/>
    <w:rsid w:val="00587D9D"/>
    <w:rsid w:val="005906B5"/>
    <w:rsid w:val="0059263A"/>
    <w:rsid w:val="005933D0"/>
    <w:rsid w:val="00593679"/>
    <w:rsid w:val="005949AC"/>
    <w:rsid w:val="00595ADC"/>
    <w:rsid w:val="00595C1B"/>
    <w:rsid w:val="00595EEB"/>
    <w:rsid w:val="00596906"/>
    <w:rsid w:val="00597A61"/>
    <w:rsid w:val="005A0522"/>
    <w:rsid w:val="005A1771"/>
    <w:rsid w:val="005A1A62"/>
    <w:rsid w:val="005A1E14"/>
    <w:rsid w:val="005A224F"/>
    <w:rsid w:val="005A27D0"/>
    <w:rsid w:val="005A27D5"/>
    <w:rsid w:val="005A3013"/>
    <w:rsid w:val="005A4067"/>
    <w:rsid w:val="005A49B0"/>
    <w:rsid w:val="005A5134"/>
    <w:rsid w:val="005A6439"/>
    <w:rsid w:val="005A717E"/>
    <w:rsid w:val="005A7C56"/>
    <w:rsid w:val="005B0653"/>
    <w:rsid w:val="005B086A"/>
    <w:rsid w:val="005B1544"/>
    <w:rsid w:val="005B3C27"/>
    <w:rsid w:val="005B3C7A"/>
    <w:rsid w:val="005B3E02"/>
    <w:rsid w:val="005B4A33"/>
    <w:rsid w:val="005B5789"/>
    <w:rsid w:val="005B6531"/>
    <w:rsid w:val="005B7772"/>
    <w:rsid w:val="005C01C8"/>
    <w:rsid w:val="005C081F"/>
    <w:rsid w:val="005C083D"/>
    <w:rsid w:val="005C2AFB"/>
    <w:rsid w:val="005C3024"/>
    <w:rsid w:val="005C31FC"/>
    <w:rsid w:val="005C33C6"/>
    <w:rsid w:val="005C3B31"/>
    <w:rsid w:val="005C4E76"/>
    <w:rsid w:val="005C5088"/>
    <w:rsid w:val="005C5096"/>
    <w:rsid w:val="005C586F"/>
    <w:rsid w:val="005C5EE5"/>
    <w:rsid w:val="005C65A4"/>
    <w:rsid w:val="005C79AE"/>
    <w:rsid w:val="005C7B8C"/>
    <w:rsid w:val="005C7F6E"/>
    <w:rsid w:val="005D0630"/>
    <w:rsid w:val="005D1622"/>
    <w:rsid w:val="005D1C23"/>
    <w:rsid w:val="005D4EF9"/>
    <w:rsid w:val="005D5019"/>
    <w:rsid w:val="005D5287"/>
    <w:rsid w:val="005D5FC9"/>
    <w:rsid w:val="005D6460"/>
    <w:rsid w:val="005D69B9"/>
    <w:rsid w:val="005D709C"/>
    <w:rsid w:val="005E0183"/>
    <w:rsid w:val="005E07B6"/>
    <w:rsid w:val="005E0968"/>
    <w:rsid w:val="005E174D"/>
    <w:rsid w:val="005E1C89"/>
    <w:rsid w:val="005E1FC6"/>
    <w:rsid w:val="005E28FE"/>
    <w:rsid w:val="005E4FEE"/>
    <w:rsid w:val="005E52DB"/>
    <w:rsid w:val="005E63B3"/>
    <w:rsid w:val="005E7946"/>
    <w:rsid w:val="005E7DE0"/>
    <w:rsid w:val="005F0BFB"/>
    <w:rsid w:val="005F1907"/>
    <w:rsid w:val="005F1BD5"/>
    <w:rsid w:val="005F1CB6"/>
    <w:rsid w:val="005F2A7A"/>
    <w:rsid w:val="005F2C1B"/>
    <w:rsid w:val="005F33DE"/>
    <w:rsid w:val="005F356E"/>
    <w:rsid w:val="005F4DA3"/>
    <w:rsid w:val="0060000A"/>
    <w:rsid w:val="00600807"/>
    <w:rsid w:val="0060089C"/>
    <w:rsid w:val="00600D41"/>
    <w:rsid w:val="006015DB"/>
    <w:rsid w:val="00601CC6"/>
    <w:rsid w:val="00601F28"/>
    <w:rsid w:val="00602109"/>
    <w:rsid w:val="00603297"/>
    <w:rsid w:val="006037E2"/>
    <w:rsid w:val="00605FBF"/>
    <w:rsid w:val="006060FC"/>
    <w:rsid w:val="00606530"/>
    <w:rsid w:val="0060659C"/>
    <w:rsid w:val="00607207"/>
    <w:rsid w:val="006073AB"/>
    <w:rsid w:val="006103A7"/>
    <w:rsid w:val="00610DCA"/>
    <w:rsid w:val="00610FB8"/>
    <w:rsid w:val="006123A1"/>
    <w:rsid w:val="00612C94"/>
    <w:rsid w:val="00612DB4"/>
    <w:rsid w:val="00613DEB"/>
    <w:rsid w:val="00613FF7"/>
    <w:rsid w:val="006155D1"/>
    <w:rsid w:val="00615B5B"/>
    <w:rsid w:val="00615E70"/>
    <w:rsid w:val="00616B5A"/>
    <w:rsid w:val="00616EFF"/>
    <w:rsid w:val="00620743"/>
    <w:rsid w:val="0062249A"/>
    <w:rsid w:val="006231CB"/>
    <w:rsid w:val="0062365B"/>
    <w:rsid w:val="00623EFA"/>
    <w:rsid w:val="0062517B"/>
    <w:rsid w:val="00626677"/>
    <w:rsid w:val="00626D7C"/>
    <w:rsid w:val="006303EF"/>
    <w:rsid w:val="0063071D"/>
    <w:rsid w:val="00630B77"/>
    <w:rsid w:val="00630F46"/>
    <w:rsid w:val="00630FE9"/>
    <w:rsid w:val="006318EA"/>
    <w:rsid w:val="0063274E"/>
    <w:rsid w:val="006337C8"/>
    <w:rsid w:val="00633B96"/>
    <w:rsid w:val="00634E83"/>
    <w:rsid w:val="006362B2"/>
    <w:rsid w:val="00636877"/>
    <w:rsid w:val="00636FC8"/>
    <w:rsid w:val="0063764F"/>
    <w:rsid w:val="00637998"/>
    <w:rsid w:val="00640F29"/>
    <w:rsid w:val="0064132D"/>
    <w:rsid w:val="006418D9"/>
    <w:rsid w:val="00642D59"/>
    <w:rsid w:val="00642F15"/>
    <w:rsid w:val="00643415"/>
    <w:rsid w:val="0064347C"/>
    <w:rsid w:val="006447A3"/>
    <w:rsid w:val="00644ECA"/>
    <w:rsid w:val="00645851"/>
    <w:rsid w:val="00646DDF"/>
    <w:rsid w:val="00646FF8"/>
    <w:rsid w:val="00647716"/>
    <w:rsid w:val="00647D2B"/>
    <w:rsid w:val="00650BCE"/>
    <w:rsid w:val="0065104A"/>
    <w:rsid w:val="00651326"/>
    <w:rsid w:val="006524D6"/>
    <w:rsid w:val="00653177"/>
    <w:rsid w:val="00653662"/>
    <w:rsid w:val="00653BBD"/>
    <w:rsid w:val="00653E28"/>
    <w:rsid w:val="006544B3"/>
    <w:rsid w:val="00654626"/>
    <w:rsid w:val="00654914"/>
    <w:rsid w:val="00654963"/>
    <w:rsid w:val="00654AD0"/>
    <w:rsid w:val="00655AA2"/>
    <w:rsid w:val="00655C6B"/>
    <w:rsid w:val="00656F04"/>
    <w:rsid w:val="00656F68"/>
    <w:rsid w:val="006606D8"/>
    <w:rsid w:val="006607FA"/>
    <w:rsid w:val="00661DE2"/>
    <w:rsid w:val="006631E4"/>
    <w:rsid w:val="006646D5"/>
    <w:rsid w:val="0066545C"/>
    <w:rsid w:val="006657B9"/>
    <w:rsid w:val="00667049"/>
    <w:rsid w:val="006678B7"/>
    <w:rsid w:val="00667F5C"/>
    <w:rsid w:val="00671F84"/>
    <w:rsid w:val="00673118"/>
    <w:rsid w:val="006736A8"/>
    <w:rsid w:val="006737DB"/>
    <w:rsid w:val="00675A19"/>
    <w:rsid w:val="00680D78"/>
    <w:rsid w:val="00681632"/>
    <w:rsid w:val="006817B3"/>
    <w:rsid w:val="00681BBA"/>
    <w:rsid w:val="00682C3D"/>
    <w:rsid w:val="00682DAA"/>
    <w:rsid w:val="00682EB6"/>
    <w:rsid w:val="006834D2"/>
    <w:rsid w:val="00683A80"/>
    <w:rsid w:val="00684D14"/>
    <w:rsid w:val="00685288"/>
    <w:rsid w:val="00685940"/>
    <w:rsid w:val="00686854"/>
    <w:rsid w:val="006921BF"/>
    <w:rsid w:val="00693F56"/>
    <w:rsid w:val="00694993"/>
    <w:rsid w:val="00694B3A"/>
    <w:rsid w:val="00695762"/>
    <w:rsid w:val="00697169"/>
    <w:rsid w:val="006A0B7C"/>
    <w:rsid w:val="006A0D1C"/>
    <w:rsid w:val="006A0F83"/>
    <w:rsid w:val="006A2283"/>
    <w:rsid w:val="006A246F"/>
    <w:rsid w:val="006A28B5"/>
    <w:rsid w:val="006A364C"/>
    <w:rsid w:val="006A4E40"/>
    <w:rsid w:val="006A4F60"/>
    <w:rsid w:val="006A4FE7"/>
    <w:rsid w:val="006A5571"/>
    <w:rsid w:val="006A581C"/>
    <w:rsid w:val="006A6FF1"/>
    <w:rsid w:val="006B0106"/>
    <w:rsid w:val="006B01C4"/>
    <w:rsid w:val="006B02CC"/>
    <w:rsid w:val="006B10A3"/>
    <w:rsid w:val="006B2430"/>
    <w:rsid w:val="006B4E9B"/>
    <w:rsid w:val="006B503E"/>
    <w:rsid w:val="006B632E"/>
    <w:rsid w:val="006B664F"/>
    <w:rsid w:val="006B6AAA"/>
    <w:rsid w:val="006B7338"/>
    <w:rsid w:val="006B7367"/>
    <w:rsid w:val="006B797E"/>
    <w:rsid w:val="006B7BB8"/>
    <w:rsid w:val="006B7FE4"/>
    <w:rsid w:val="006C0092"/>
    <w:rsid w:val="006C095C"/>
    <w:rsid w:val="006C1180"/>
    <w:rsid w:val="006C23AD"/>
    <w:rsid w:val="006C25E5"/>
    <w:rsid w:val="006C295E"/>
    <w:rsid w:val="006C2ACD"/>
    <w:rsid w:val="006C2D81"/>
    <w:rsid w:val="006C44B5"/>
    <w:rsid w:val="006C5572"/>
    <w:rsid w:val="006C5B0E"/>
    <w:rsid w:val="006C6320"/>
    <w:rsid w:val="006C6453"/>
    <w:rsid w:val="006C7853"/>
    <w:rsid w:val="006C7B64"/>
    <w:rsid w:val="006D0E9C"/>
    <w:rsid w:val="006D1379"/>
    <w:rsid w:val="006D168C"/>
    <w:rsid w:val="006D19F4"/>
    <w:rsid w:val="006D3166"/>
    <w:rsid w:val="006D3671"/>
    <w:rsid w:val="006D451D"/>
    <w:rsid w:val="006D5050"/>
    <w:rsid w:val="006D5A0E"/>
    <w:rsid w:val="006D62E9"/>
    <w:rsid w:val="006D736B"/>
    <w:rsid w:val="006D75DB"/>
    <w:rsid w:val="006E039A"/>
    <w:rsid w:val="006E0A9A"/>
    <w:rsid w:val="006E1014"/>
    <w:rsid w:val="006E1334"/>
    <w:rsid w:val="006E32E2"/>
    <w:rsid w:val="006E35E4"/>
    <w:rsid w:val="006E496F"/>
    <w:rsid w:val="006E5A82"/>
    <w:rsid w:val="006E770A"/>
    <w:rsid w:val="006E7790"/>
    <w:rsid w:val="006F004A"/>
    <w:rsid w:val="006F0752"/>
    <w:rsid w:val="006F114C"/>
    <w:rsid w:val="006F179C"/>
    <w:rsid w:val="006F1A1B"/>
    <w:rsid w:val="006F2680"/>
    <w:rsid w:val="006F346C"/>
    <w:rsid w:val="006F4571"/>
    <w:rsid w:val="006F49BB"/>
    <w:rsid w:val="006F4E9A"/>
    <w:rsid w:val="006F502E"/>
    <w:rsid w:val="006F6B20"/>
    <w:rsid w:val="0070029B"/>
    <w:rsid w:val="00700BD1"/>
    <w:rsid w:val="00701D79"/>
    <w:rsid w:val="00701DA1"/>
    <w:rsid w:val="0070326E"/>
    <w:rsid w:val="00703BDC"/>
    <w:rsid w:val="0070512A"/>
    <w:rsid w:val="00710297"/>
    <w:rsid w:val="0071215C"/>
    <w:rsid w:val="007124EE"/>
    <w:rsid w:val="007139AA"/>
    <w:rsid w:val="00713B3A"/>
    <w:rsid w:val="00714B44"/>
    <w:rsid w:val="00715C73"/>
    <w:rsid w:val="00716066"/>
    <w:rsid w:val="00716352"/>
    <w:rsid w:val="00717720"/>
    <w:rsid w:val="00717858"/>
    <w:rsid w:val="00717FE0"/>
    <w:rsid w:val="007205C4"/>
    <w:rsid w:val="007206C9"/>
    <w:rsid w:val="00721394"/>
    <w:rsid w:val="00722A18"/>
    <w:rsid w:val="00723448"/>
    <w:rsid w:val="0072437B"/>
    <w:rsid w:val="007245F2"/>
    <w:rsid w:val="0072509A"/>
    <w:rsid w:val="00725F0D"/>
    <w:rsid w:val="00726758"/>
    <w:rsid w:val="00726C56"/>
    <w:rsid w:val="00727141"/>
    <w:rsid w:val="00730F7D"/>
    <w:rsid w:val="00731EBE"/>
    <w:rsid w:val="007327AA"/>
    <w:rsid w:val="007328A3"/>
    <w:rsid w:val="00733907"/>
    <w:rsid w:val="00733EDA"/>
    <w:rsid w:val="0073408F"/>
    <w:rsid w:val="007354D6"/>
    <w:rsid w:val="007367E4"/>
    <w:rsid w:val="00736803"/>
    <w:rsid w:val="00737F9D"/>
    <w:rsid w:val="00740181"/>
    <w:rsid w:val="0074046C"/>
    <w:rsid w:val="0074050A"/>
    <w:rsid w:val="00740730"/>
    <w:rsid w:val="00740756"/>
    <w:rsid w:val="00740E9A"/>
    <w:rsid w:val="007415ED"/>
    <w:rsid w:val="00742974"/>
    <w:rsid w:val="00742FF6"/>
    <w:rsid w:val="00743926"/>
    <w:rsid w:val="00744F8C"/>
    <w:rsid w:val="007464EF"/>
    <w:rsid w:val="00746A9F"/>
    <w:rsid w:val="007470F0"/>
    <w:rsid w:val="00747C33"/>
    <w:rsid w:val="00750609"/>
    <w:rsid w:val="0075086D"/>
    <w:rsid w:val="007510C3"/>
    <w:rsid w:val="007528AB"/>
    <w:rsid w:val="0075290A"/>
    <w:rsid w:val="007540FD"/>
    <w:rsid w:val="007549E2"/>
    <w:rsid w:val="007554E5"/>
    <w:rsid w:val="00755573"/>
    <w:rsid w:val="007556B5"/>
    <w:rsid w:val="00757281"/>
    <w:rsid w:val="00760DDF"/>
    <w:rsid w:val="00761F06"/>
    <w:rsid w:val="0076308A"/>
    <w:rsid w:val="00763BF9"/>
    <w:rsid w:val="007652B7"/>
    <w:rsid w:val="00765906"/>
    <w:rsid w:val="0076648F"/>
    <w:rsid w:val="007668D1"/>
    <w:rsid w:val="00770420"/>
    <w:rsid w:val="00770FE8"/>
    <w:rsid w:val="00771736"/>
    <w:rsid w:val="007733BA"/>
    <w:rsid w:val="007736EB"/>
    <w:rsid w:val="0077375F"/>
    <w:rsid w:val="0077383C"/>
    <w:rsid w:val="00774370"/>
    <w:rsid w:val="00774EE3"/>
    <w:rsid w:val="00775282"/>
    <w:rsid w:val="00776404"/>
    <w:rsid w:val="00780392"/>
    <w:rsid w:val="007828E2"/>
    <w:rsid w:val="00782BA9"/>
    <w:rsid w:val="00783753"/>
    <w:rsid w:val="0078479D"/>
    <w:rsid w:val="007853D1"/>
    <w:rsid w:val="00785416"/>
    <w:rsid w:val="007861EB"/>
    <w:rsid w:val="00786D54"/>
    <w:rsid w:val="00787B77"/>
    <w:rsid w:val="00787F81"/>
    <w:rsid w:val="00790618"/>
    <w:rsid w:val="00793B7C"/>
    <w:rsid w:val="007942D3"/>
    <w:rsid w:val="00794554"/>
    <w:rsid w:val="00795C33"/>
    <w:rsid w:val="00796DD7"/>
    <w:rsid w:val="00797694"/>
    <w:rsid w:val="007A0D9B"/>
    <w:rsid w:val="007A0FBE"/>
    <w:rsid w:val="007A12BB"/>
    <w:rsid w:val="007A1829"/>
    <w:rsid w:val="007A373C"/>
    <w:rsid w:val="007A3FB4"/>
    <w:rsid w:val="007A49F1"/>
    <w:rsid w:val="007A4AB3"/>
    <w:rsid w:val="007A5A43"/>
    <w:rsid w:val="007A5CFD"/>
    <w:rsid w:val="007A6A1C"/>
    <w:rsid w:val="007A6B8B"/>
    <w:rsid w:val="007B1252"/>
    <w:rsid w:val="007B16BC"/>
    <w:rsid w:val="007B188D"/>
    <w:rsid w:val="007B3232"/>
    <w:rsid w:val="007B41A4"/>
    <w:rsid w:val="007B5061"/>
    <w:rsid w:val="007B513F"/>
    <w:rsid w:val="007B5657"/>
    <w:rsid w:val="007B63CA"/>
    <w:rsid w:val="007C0613"/>
    <w:rsid w:val="007C0BD1"/>
    <w:rsid w:val="007C0E8D"/>
    <w:rsid w:val="007C1B0A"/>
    <w:rsid w:val="007C1B96"/>
    <w:rsid w:val="007C1FF9"/>
    <w:rsid w:val="007C249B"/>
    <w:rsid w:val="007C4071"/>
    <w:rsid w:val="007C514F"/>
    <w:rsid w:val="007C60A1"/>
    <w:rsid w:val="007C682D"/>
    <w:rsid w:val="007D06F8"/>
    <w:rsid w:val="007D1214"/>
    <w:rsid w:val="007D14B6"/>
    <w:rsid w:val="007D30BC"/>
    <w:rsid w:val="007D32CD"/>
    <w:rsid w:val="007D49EC"/>
    <w:rsid w:val="007D6AEF"/>
    <w:rsid w:val="007E01A9"/>
    <w:rsid w:val="007E0A6F"/>
    <w:rsid w:val="007E0BB4"/>
    <w:rsid w:val="007E2CD8"/>
    <w:rsid w:val="007E3CF0"/>
    <w:rsid w:val="007E484F"/>
    <w:rsid w:val="007E50FE"/>
    <w:rsid w:val="007E5D30"/>
    <w:rsid w:val="007E6451"/>
    <w:rsid w:val="007E686D"/>
    <w:rsid w:val="007E716E"/>
    <w:rsid w:val="007E7741"/>
    <w:rsid w:val="007E7A22"/>
    <w:rsid w:val="007F01A4"/>
    <w:rsid w:val="007F25EF"/>
    <w:rsid w:val="007F3BC5"/>
    <w:rsid w:val="007F3FA4"/>
    <w:rsid w:val="007F51E6"/>
    <w:rsid w:val="007F549E"/>
    <w:rsid w:val="007F66BF"/>
    <w:rsid w:val="007F6EF9"/>
    <w:rsid w:val="008001B1"/>
    <w:rsid w:val="008010E5"/>
    <w:rsid w:val="008024B4"/>
    <w:rsid w:val="00802C5E"/>
    <w:rsid w:val="00802FB7"/>
    <w:rsid w:val="0080354F"/>
    <w:rsid w:val="0080484F"/>
    <w:rsid w:val="00804883"/>
    <w:rsid w:val="00804F92"/>
    <w:rsid w:val="008056FF"/>
    <w:rsid w:val="00806CA4"/>
    <w:rsid w:val="00807D98"/>
    <w:rsid w:val="0081197E"/>
    <w:rsid w:val="0081274B"/>
    <w:rsid w:val="00812E72"/>
    <w:rsid w:val="008140D3"/>
    <w:rsid w:val="00814636"/>
    <w:rsid w:val="0081588E"/>
    <w:rsid w:val="008165AD"/>
    <w:rsid w:val="008203DC"/>
    <w:rsid w:val="00820D70"/>
    <w:rsid w:val="008228D7"/>
    <w:rsid w:val="008238ED"/>
    <w:rsid w:val="00823E53"/>
    <w:rsid w:val="00824051"/>
    <w:rsid w:val="00825366"/>
    <w:rsid w:val="00827547"/>
    <w:rsid w:val="008305A5"/>
    <w:rsid w:val="00831A3C"/>
    <w:rsid w:val="008339CC"/>
    <w:rsid w:val="00834578"/>
    <w:rsid w:val="0083462D"/>
    <w:rsid w:val="008354FC"/>
    <w:rsid w:val="008359EB"/>
    <w:rsid w:val="00841825"/>
    <w:rsid w:val="00841D84"/>
    <w:rsid w:val="00842480"/>
    <w:rsid w:val="00842DED"/>
    <w:rsid w:val="00843806"/>
    <w:rsid w:val="00843E5D"/>
    <w:rsid w:val="0084449C"/>
    <w:rsid w:val="00844669"/>
    <w:rsid w:val="00844D92"/>
    <w:rsid w:val="0084557C"/>
    <w:rsid w:val="00846357"/>
    <w:rsid w:val="00847352"/>
    <w:rsid w:val="00851EB8"/>
    <w:rsid w:val="008537BA"/>
    <w:rsid w:val="008567F1"/>
    <w:rsid w:val="008569B8"/>
    <w:rsid w:val="00857C9D"/>
    <w:rsid w:val="00857DFE"/>
    <w:rsid w:val="00860741"/>
    <w:rsid w:val="00861BCC"/>
    <w:rsid w:val="00863C9F"/>
    <w:rsid w:val="00865292"/>
    <w:rsid w:val="0086553C"/>
    <w:rsid w:val="00865643"/>
    <w:rsid w:val="008664B7"/>
    <w:rsid w:val="008666CE"/>
    <w:rsid w:val="00866F59"/>
    <w:rsid w:val="008711BC"/>
    <w:rsid w:val="00871617"/>
    <w:rsid w:val="00874BB8"/>
    <w:rsid w:val="00874EF7"/>
    <w:rsid w:val="008755B2"/>
    <w:rsid w:val="00875BC5"/>
    <w:rsid w:val="00875C58"/>
    <w:rsid w:val="008773C5"/>
    <w:rsid w:val="00880669"/>
    <w:rsid w:val="00880BCC"/>
    <w:rsid w:val="00880EEA"/>
    <w:rsid w:val="00881C9B"/>
    <w:rsid w:val="00882383"/>
    <w:rsid w:val="008827FC"/>
    <w:rsid w:val="008840F5"/>
    <w:rsid w:val="008849B9"/>
    <w:rsid w:val="00884AF9"/>
    <w:rsid w:val="00884BB1"/>
    <w:rsid w:val="00885F03"/>
    <w:rsid w:val="00886576"/>
    <w:rsid w:val="00887497"/>
    <w:rsid w:val="00890BAE"/>
    <w:rsid w:val="00890DC1"/>
    <w:rsid w:val="008923A7"/>
    <w:rsid w:val="0089256D"/>
    <w:rsid w:val="00892B9E"/>
    <w:rsid w:val="00892F0C"/>
    <w:rsid w:val="0089341E"/>
    <w:rsid w:val="00893860"/>
    <w:rsid w:val="00894712"/>
    <w:rsid w:val="00894E1C"/>
    <w:rsid w:val="00895568"/>
    <w:rsid w:val="0089596E"/>
    <w:rsid w:val="00895A50"/>
    <w:rsid w:val="00896D7A"/>
    <w:rsid w:val="00896F5B"/>
    <w:rsid w:val="00896FED"/>
    <w:rsid w:val="008A02FB"/>
    <w:rsid w:val="008A0C67"/>
    <w:rsid w:val="008A17FF"/>
    <w:rsid w:val="008A1B17"/>
    <w:rsid w:val="008A226D"/>
    <w:rsid w:val="008A3083"/>
    <w:rsid w:val="008A3B6A"/>
    <w:rsid w:val="008A448D"/>
    <w:rsid w:val="008A4AF6"/>
    <w:rsid w:val="008A669E"/>
    <w:rsid w:val="008A7C83"/>
    <w:rsid w:val="008B1450"/>
    <w:rsid w:val="008B2398"/>
    <w:rsid w:val="008B340E"/>
    <w:rsid w:val="008B3C9C"/>
    <w:rsid w:val="008B4509"/>
    <w:rsid w:val="008B67E1"/>
    <w:rsid w:val="008C05F4"/>
    <w:rsid w:val="008C0DE4"/>
    <w:rsid w:val="008C1CEF"/>
    <w:rsid w:val="008C20BF"/>
    <w:rsid w:val="008C2666"/>
    <w:rsid w:val="008C3518"/>
    <w:rsid w:val="008C4297"/>
    <w:rsid w:val="008C4562"/>
    <w:rsid w:val="008C4624"/>
    <w:rsid w:val="008C5DBA"/>
    <w:rsid w:val="008C6BAB"/>
    <w:rsid w:val="008C7257"/>
    <w:rsid w:val="008D012E"/>
    <w:rsid w:val="008D096C"/>
    <w:rsid w:val="008D15F1"/>
    <w:rsid w:val="008D1601"/>
    <w:rsid w:val="008D188B"/>
    <w:rsid w:val="008D356D"/>
    <w:rsid w:val="008D39C5"/>
    <w:rsid w:val="008D4330"/>
    <w:rsid w:val="008D450D"/>
    <w:rsid w:val="008D5223"/>
    <w:rsid w:val="008D58CD"/>
    <w:rsid w:val="008D62BF"/>
    <w:rsid w:val="008D7764"/>
    <w:rsid w:val="008D7CDA"/>
    <w:rsid w:val="008E073F"/>
    <w:rsid w:val="008E403D"/>
    <w:rsid w:val="008E5C5E"/>
    <w:rsid w:val="008E5E23"/>
    <w:rsid w:val="008E644F"/>
    <w:rsid w:val="008E69B7"/>
    <w:rsid w:val="008F092D"/>
    <w:rsid w:val="008F0A17"/>
    <w:rsid w:val="008F0D57"/>
    <w:rsid w:val="008F1751"/>
    <w:rsid w:val="008F1809"/>
    <w:rsid w:val="008F2A05"/>
    <w:rsid w:val="008F4F29"/>
    <w:rsid w:val="008F4F78"/>
    <w:rsid w:val="008F50B5"/>
    <w:rsid w:val="008F52E5"/>
    <w:rsid w:val="008F59F0"/>
    <w:rsid w:val="008F5D90"/>
    <w:rsid w:val="008F70E7"/>
    <w:rsid w:val="008F711D"/>
    <w:rsid w:val="008F77CA"/>
    <w:rsid w:val="008F79EF"/>
    <w:rsid w:val="008F7B49"/>
    <w:rsid w:val="008F7CA5"/>
    <w:rsid w:val="008F7E48"/>
    <w:rsid w:val="00900686"/>
    <w:rsid w:val="00900885"/>
    <w:rsid w:val="00900A08"/>
    <w:rsid w:val="00901B2B"/>
    <w:rsid w:val="00902634"/>
    <w:rsid w:val="00903692"/>
    <w:rsid w:val="00904879"/>
    <w:rsid w:val="0090497A"/>
    <w:rsid w:val="00904B8C"/>
    <w:rsid w:val="00905AED"/>
    <w:rsid w:val="00906111"/>
    <w:rsid w:val="0090646A"/>
    <w:rsid w:val="00907BC7"/>
    <w:rsid w:val="00907D9D"/>
    <w:rsid w:val="009100DE"/>
    <w:rsid w:val="00911A1D"/>
    <w:rsid w:val="00911F49"/>
    <w:rsid w:val="00914A0D"/>
    <w:rsid w:val="0091569B"/>
    <w:rsid w:val="00915EC9"/>
    <w:rsid w:val="009165E4"/>
    <w:rsid w:val="009169F2"/>
    <w:rsid w:val="00916A3E"/>
    <w:rsid w:val="00917212"/>
    <w:rsid w:val="0091736A"/>
    <w:rsid w:val="00917CD2"/>
    <w:rsid w:val="00920DDE"/>
    <w:rsid w:val="00920EB3"/>
    <w:rsid w:val="00921DE0"/>
    <w:rsid w:val="009221A0"/>
    <w:rsid w:val="0092246A"/>
    <w:rsid w:val="00922A48"/>
    <w:rsid w:val="00922CDE"/>
    <w:rsid w:val="00923BFE"/>
    <w:rsid w:val="00925A66"/>
    <w:rsid w:val="009264A5"/>
    <w:rsid w:val="00926D3E"/>
    <w:rsid w:val="00930710"/>
    <w:rsid w:val="00930D57"/>
    <w:rsid w:val="00930D7D"/>
    <w:rsid w:val="00931822"/>
    <w:rsid w:val="009336AD"/>
    <w:rsid w:val="00934234"/>
    <w:rsid w:val="00934968"/>
    <w:rsid w:val="0093683F"/>
    <w:rsid w:val="00937248"/>
    <w:rsid w:val="00937974"/>
    <w:rsid w:val="00940E54"/>
    <w:rsid w:val="00941621"/>
    <w:rsid w:val="00941BB1"/>
    <w:rsid w:val="00941D38"/>
    <w:rsid w:val="0094292E"/>
    <w:rsid w:val="009432CC"/>
    <w:rsid w:val="009440C0"/>
    <w:rsid w:val="00945039"/>
    <w:rsid w:val="009454E3"/>
    <w:rsid w:val="009458EA"/>
    <w:rsid w:val="009462A8"/>
    <w:rsid w:val="009506E4"/>
    <w:rsid w:val="00950842"/>
    <w:rsid w:val="00950A1C"/>
    <w:rsid w:val="00950A7E"/>
    <w:rsid w:val="009535D0"/>
    <w:rsid w:val="00954551"/>
    <w:rsid w:val="009549BC"/>
    <w:rsid w:val="00956972"/>
    <w:rsid w:val="00956FC3"/>
    <w:rsid w:val="00961A30"/>
    <w:rsid w:val="00961AB9"/>
    <w:rsid w:val="0096384B"/>
    <w:rsid w:val="00963DA7"/>
    <w:rsid w:val="00963F46"/>
    <w:rsid w:val="009643AD"/>
    <w:rsid w:val="009647D6"/>
    <w:rsid w:val="009654FF"/>
    <w:rsid w:val="009663F2"/>
    <w:rsid w:val="0096699E"/>
    <w:rsid w:val="009710FB"/>
    <w:rsid w:val="009733EF"/>
    <w:rsid w:val="009734AD"/>
    <w:rsid w:val="009737EC"/>
    <w:rsid w:val="009739FA"/>
    <w:rsid w:val="00973E7E"/>
    <w:rsid w:val="00974A1A"/>
    <w:rsid w:val="00974D23"/>
    <w:rsid w:val="009758F3"/>
    <w:rsid w:val="00975E08"/>
    <w:rsid w:val="009763AF"/>
    <w:rsid w:val="00977AC8"/>
    <w:rsid w:val="00980746"/>
    <w:rsid w:val="00980B90"/>
    <w:rsid w:val="00981599"/>
    <w:rsid w:val="00981CD1"/>
    <w:rsid w:val="00982024"/>
    <w:rsid w:val="009822C1"/>
    <w:rsid w:val="009838B8"/>
    <w:rsid w:val="0098526C"/>
    <w:rsid w:val="00986B99"/>
    <w:rsid w:val="009875EA"/>
    <w:rsid w:val="00987633"/>
    <w:rsid w:val="00991208"/>
    <w:rsid w:val="00992577"/>
    <w:rsid w:val="0099448A"/>
    <w:rsid w:val="00994D7F"/>
    <w:rsid w:val="00994FC3"/>
    <w:rsid w:val="00995019"/>
    <w:rsid w:val="0099537B"/>
    <w:rsid w:val="00995686"/>
    <w:rsid w:val="0099630D"/>
    <w:rsid w:val="009972F5"/>
    <w:rsid w:val="009A02C7"/>
    <w:rsid w:val="009A0500"/>
    <w:rsid w:val="009A11C3"/>
    <w:rsid w:val="009A1B54"/>
    <w:rsid w:val="009A20A0"/>
    <w:rsid w:val="009A2C75"/>
    <w:rsid w:val="009A3471"/>
    <w:rsid w:val="009A3774"/>
    <w:rsid w:val="009A3CD0"/>
    <w:rsid w:val="009A4E79"/>
    <w:rsid w:val="009A4F89"/>
    <w:rsid w:val="009A6DE2"/>
    <w:rsid w:val="009B0471"/>
    <w:rsid w:val="009B0AA4"/>
    <w:rsid w:val="009B0FD8"/>
    <w:rsid w:val="009B2310"/>
    <w:rsid w:val="009B2979"/>
    <w:rsid w:val="009B2BB8"/>
    <w:rsid w:val="009B2CC0"/>
    <w:rsid w:val="009B373D"/>
    <w:rsid w:val="009B4249"/>
    <w:rsid w:val="009B492A"/>
    <w:rsid w:val="009B770D"/>
    <w:rsid w:val="009B7790"/>
    <w:rsid w:val="009B7C21"/>
    <w:rsid w:val="009C1D8F"/>
    <w:rsid w:val="009C1E69"/>
    <w:rsid w:val="009C248A"/>
    <w:rsid w:val="009C2AF7"/>
    <w:rsid w:val="009C4618"/>
    <w:rsid w:val="009C53D6"/>
    <w:rsid w:val="009C64FB"/>
    <w:rsid w:val="009C687E"/>
    <w:rsid w:val="009C71D4"/>
    <w:rsid w:val="009C7D7F"/>
    <w:rsid w:val="009D072E"/>
    <w:rsid w:val="009D0A44"/>
    <w:rsid w:val="009D1ABF"/>
    <w:rsid w:val="009D1EBD"/>
    <w:rsid w:val="009D2088"/>
    <w:rsid w:val="009D2654"/>
    <w:rsid w:val="009D3161"/>
    <w:rsid w:val="009D33DF"/>
    <w:rsid w:val="009D393A"/>
    <w:rsid w:val="009D54E0"/>
    <w:rsid w:val="009D5947"/>
    <w:rsid w:val="009D5E25"/>
    <w:rsid w:val="009D5EC6"/>
    <w:rsid w:val="009D61F6"/>
    <w:rsid w:val="009D6A16"/>
    <w:rsid w:val="009D6D28"/>
    <w:rsid w:val="009D7069"/>
    <w:rsid w:val="009D7F7A"/>
    <w:rsid w:val="009E2B72"/>
    <w:rsid w:val="009E31CE"/>
    <w:rsid w:val="009E6528"/>
    <w:rsid w:val="009F0363"/>
    <w:rsid w:val="009F1848"/>
    <w:rsid w:val="009F21AA"/>
    <w:rsid w:val="009F39CF"/>
    <w:rsid w:val="009F4DCA"/>
    <w:rsid w:val="009F4F30"/>
    <w:rsid w:val="009F589B"/>
    <w:rsid w:val="009F7059"/>
    <w:rsid w:val="009F7F2D"/>
    <w:rsid w:val="00A019D2"/>
    <w:rsid w:val="00A0229D"/>
    <w:rsid w:val="00A022E9"/>
    <w:rsid w:val="00A02943"/>
    <w:rsid w:val="00A0356E"/>
    <w:rsid w:val="00A03880"/>
    <w:rsid w:val="00A04732"/>
    <w:rsid w:val="00A05230"/>
    <w:rsid w:val="00A05CD6"/>
    <w:rsid w:val="00A05DC4"/>
    <w:rsid w:val="00A064F7"/>
    <w:rsid w:val="00A06B38"/>
    <w:rsid w:val="00A06F85"/>
    <w:rsid w:val="00A079D1"/>
    <w:rsid w:val="00A10070"/>
    <w:rsid w:val="00A10177"/>
    <w:rsid w:val="00A106D5"/>
    <w:rsid w:val="00A10A30"/>
    <w:rsid w:val="00A10AC1"/>
    <w:rsid w:val="00A11A70"/>
    <w:rsid w:val="00A120F7"/>
    <w:rsid w:val="00A12C65"/>
    <w:rsid w:val="00A12D71"/>
    <w:rsid w:val="00A12FB1"/>
    <w:rsid w:val="00A134D9"/>
    <w:rsid w:val="00A1352C"/>
    <w:rsid w:val="00A139BA"/>
    <w:rsid w:val="00A13C9E"/>
    <w:rsid w:val="00A143C2"/>
    <w:rsid w:val="00A148FC"/>
    <w:rsid w:val="00A205EC"/>
    <w:rsid w:val="00A21BC1"/>
    <w:rsid w:val="00A23499"/>
    <w:rsid w:val="00A24558"/>
    <w:rsid w:val="00A25205"/>
    <w:rsid w:val="00A264A0"/>
    <w:rsid w:val="00A26B6E"/>
    <w:rsid w:val="00A274A5"/>
    <w:rsid w:val="00A27CA3"/>
    <w:rsid w:val="00A30246"/>
    <w:rsid w:val="00A306A6"/>
    <w:rsid w:val="00A30754"/>
    <w:rsid w:val="00A330B0"/>
    <w:rsid w:val="00A332AC"/>
    <w:rsid w:val="00A337D8"/>
    <w:rsid w:val="00A34107"/>
    <w:rsid w:val="00A3433C"/>
    <w:rsid w:val="00A35AD8"/>
    <w:rsid w:val="00A371E5"/>
    <w:rsid w:val="00A40331"/>
    <w:rsid w:val="00A412AC"/>
    <w:rsid w:val="00A42AF6"/>
    <w:rsid w:val="00A42F5E"/>
    <w:rsid w:val="00A4486B"/>
    <w:rsid w:val="00A44E87"/>
    <w:rsid w:val="00A44F6B"/>
    <w:rsid w:val="00A47B5F"/>
    <w:rsid w:val="00A47F62"/>
    <w:rsid w:val="00A5019E"/>
    <w:rsid w:val="00A502B3"/>
    <w:rsid w:val="00A515C7"/>
    <w:rsid w:val="00A5346A"/>
    <w:rsid w:val="00A5428F"/>
    <w:rsid w:val="00A547EC"/>
    <w:rsid w:val="00A54AFC"/>
    <w:rsid w:val="00A54F92"/>
    <w:rsid w:val="00A55123"/>
    <w:rsid w:val="00A60B8A"/>
    <w:rsid w:val="00A618F4"/>
    <w:rsid w:val="00A61CCA"/>
    <w:rsid w:val="00A6331B"/>
    <w:rsid w:val="00A63F1F"/>
    <w:rsid w:val="00A647C8"/>
    <w:rsid w:val="00A65C50"/>
    <w:rsid w:val="00A65D16"/>
    <w:rsid w:val="00A6620B"/>
    <w:rsid w:val="00A6635A"/>
    <w:rsid w:val="00A665AA"/>
    <w:rsid w:val="00A66C8C"/>
    <w:rsid w:val="00A675DB"/>
    <w:rsid w:val="00A678DA"/>
    <w:rsid w:val="00A67BA0"/>
    <w:rsid w:val="00A700F8"/>
    <w:rsid w:val="00A70F69"/>
    <w:rsid w:val="00A71305"/>
    <w:rsid w:val="00A716EF"/>
    <w:rsid w:val="00A72190"/>
    <w:rsid w:val="00A73252"/>
    <w:rsid w:val="00A7349D"/>
    <w:rsid w:val="00A754C6"/>
    <w:rsid w:val="00A76F3E"/>
    <w:rsid w:val="00A774EC"/>
    <w:rsid w:val="00A77674"/>
    <w:rsid w:val="00A77AEF"/>
    <w:rsid w:val="00A77F4F"/>
    <w:rsid w:val="00A80844"/>
    <w:rsid w:val="00A81397"/>
    <w:rsid w:val="00A817EA"/>
    <w:rsid w:val="00A82043"/>
    <w:rsid w:val="00A82AA4"/>
    <w:rsid w:val="00A835B8"/>
    <w:rsid w:val="00A83EC8"/>
    <w:rsid w:val="00A83F2D"/>
    <w:rsid w:val="00A84A46"/>
    <w:rsid w:val="00A86114"/>
    <w:rsid w:val="00A8633F"/>
    <w:rsid w:val="00A86682"/>
    <w:rsid w:val="00A867B7"/>
    <w:rsid w:val="00A86895"/>
    <w:rsid w:val="00A87865"/>
    <w:rsid w:val="00A90905"/>
    <w:rsid w:val="00A916B7"/>
    <w:rsid w:val="00A917B8"/>
    <w:rsid w:val="00A91C05"/>
    <w:rsid w:val="00A921A0"/>
    <w:rsid w:val="00A92488"/>
    <w:rsid w:val="00A92E97"/>
    <w:rsid w:val="00A92F7A"/>
    <w:rsid w:val="00A93FCF"/>
    <w:rsid w:val="00A953E8"/>
    <w:rsid w:val="00A9545D"/>
    <w:rsid w:val="00A95D95"/>
    <w:rsid w:val="00A962CF"/>
    <w:rsid w:val="00A967FF"/>
    <w:rsid w:val="00A97E50"/>
    <w:rsid w:val="00AA0253"/>
    <w:rsid w:val="00AA0A27"/>
    <w:rsid w:val="00AA0CB3"/>
    <w:rsid w:val="00AA36FE"/>
    <w:rsid w:val="00AA3AF8"/>
    <w:rsid w:val="00AA3E16"/>
    <w:rsid w:val="00AA412A"/>
    <w:rsid w:val="00AA4435"/>
    <w:rsid w:val="00AA4498"/>
    <w:rsid w:val="00AA4870"/>
    <w:rsid w:val="00AA530C"/>
    <w:rsid w:val="00AA576E"/>
    <w:rsid w:val="00AA5A61"/>
    <w:rsid w:val="00AA6477"/>
    <w:rsid w:val="00AA66CC"/>
    <w:rsid w:val="00AA6E0A"/>
    <w:rsid w:val="00AA744C"/>
    <w:rsid w:val="00AA79DE"/>
    <w:rsid w:val="00AB12A4"/>
    <w:rsid w:val="00AB3D71"/>
    <w:rsid w:val="00AB4A72"/>
    <w:rsid w:val="00AB4CD5"/>
    <w:rsid w:val="00AB4FAA"/>
    <w:rsid w:val="00AB7025"/>
    <w:rsid w:val="00AB72D8"/>
    <w:rsid w:val="00AB77AB"/>
    <w:rsid w:val="00AB77ED"/>
    <w:rsid w:val="00AC1066"/>
    <w:rsid w:val="00AC12DA"/>
    <w:rsid w:val="00AC16EB"/>
    <w:rsid w:val="00AC2029"/>
    <w:rsid w:val="00AC3A1B"/>
    <w:rsid w:val="00AC3C4A"/>
    <w:rsid w:val="00AC4822"/>
    <w:rsid w:val="00AC4A06"/>
    <w:rsid w:val="00AC58EA"/>
    <w:rsid w:val="00AC5E37"/>
    <w:rsid w:val="00AC6E73"/>
    <w:rsid w:val="00AC7394"/>
    <w:rsid w:val="00AD026A"/>
    <w:rsid w:val="00AD2C1E"/>
    <w:rsid w:val="00AD3AD9"/>
    <w:rsid w:val="00AD44DA"/>
    <w:rsid w:val="00AD51D0"/>
    <w:rsid w:val="00AD71D6"/>
    <w:rsid w:val="00AD7713"/>
    <w:rsid w:val="00AD7C69"/>
    <w:rsid w:val="00AE0676"/>
    <w:rsid w:val="00AE36A0"/>
    <w:rsid w:val="00AE3787"/>
    <w:rsid w:val="00AE383C"/>
    <w:rsid w:val="00AE4AC7"/>
    <w:rsid w:val="00AE5916"/>
    <w:rsid w:val="00AE59D2"/>
    <w:rsid w:val="00AE6164"/>
    <w:rsid w:val="00AE63F4"/>
    <w:rsid w:val="00AE68A8"/>
    <w:rsid w:val="00AE7BEE"/>
    <w:rsid w:val="00AF006C"/>
    <w:rsid w:val="00AF0660"/>
    <w:rsid w:val="00AF0E27"/>
    <w:rsid w:val="00AF0EB4"/>
    <w:rsid w:val="00AF28FD"/>
    <w:rsid w:val="00AF3E75"/>
    <w:rsid w:val="00AF460F"/>
    <w:rsid w:val="00AF4643"/>
    <w:rsid w:val="00AF4A30"/>
    <w:rsid w:val="00AF543F"/>
    <w:rsid w:val="00AF589A"/>
    <w:rsid w:val="00AF6EDE"/>
    <w:rsid w:val="00AF6FF1"/>
    <w:rsid w:val="00AF7492"/>
    <w:rsid w:val="00AF7E94"/>
    <w:rsid w:val="00AF7F92"/>
    <w:rsid w:val="00B01099"/>
    <w:rsid w:val="00B022EF"/>
    <w:rsid w:val="00B034F3"/>
    <w:rsid w:val="00B03E5D"/>
    <w:rsid w:val="00B04BC5"/>
    <w:rsid w:val="00B05AC0"/>
    <w:rsid w:val="00B0743C"/>
    <w:rsid w:val="00B07E56"/>
    <w:rsid w:val="00B1211C"/>
    <w:rsid w:val="00B12286"/>
    <w:rsid w:val="00B126E1"/>
    <w:rsid w:val="00B127DB"/>
    <w:rsid w:val="00B12953"/>
    <w:rsid w:val="00B132E1"/>
    <w:rsid w:val="00B132ED"/>
    <w:rsid w:val="00B1378E"/>
    <w:rsid w:val="00B14C47"/>
    <w:rsid w:val="00B1526E"/>
    <w:rsid w:val="00B15FEB"/>
    <w:rsid w:val="00B165AF"/>
    <w:rsid w:val="00B1673D"/>
    <w:rsid w:val="00B17D82"/>
    <w:rsid w:val="00B17E5B"/>
    <w:rsid w:val="00B20A7B"/>
    <w:rsid w:val="00B219A9"/>
    <w:rsid w:val="00B21D35"/>
    <w:rsid w:val="00B22BC3"/>
    <w:rsid w:val="00B234D6"/>
    <w:rsid w:val="00B2392C"/>
    <w:rsid w:val="00B23C71"/>
    <w:rsid w:val="00B24F33"/>
    <w:rsid w:val="00B2564E"/>
    <w:rsid w:val="00B2585A"/>
    <w:rsid w:val="00B25F50"/>
    <w:rsid w:val="00B25F74"/>
    <w:rsid w:val="00B26379"/>
    <w:rsid w:val="00B26DBA"/>
    <w:rsid w:val="00B277E4"/>
    <w:rsid w:val="00B27967"/>
    <w:rsid w:val="00B27C32"/>
    <w:rsid w:val="00B317D8"/>
    <w:rsid w:val="00B322C6"/>
    <w:rsid w:val="00B326AA"/>
    <w:rsid w:val="00B3323A"/>
    <w:rsid w:val="00B364A7"/>
    <w:rsid w:val="00B37329"/>
    <w:rsid w:val="00B4015E"/>
    <w:rsid w:val="00B4068D"/>
    <w:rsid w:val="00B406EF"/>
    <w:rsid w:val="00B40FC5"/>
    <w:rsid w:val="00B415E5"/>
    <w:rsid w:val="00B418C0"/>
    <w:rsid w:val="00B41F0F"/>
    <w:rsid w:val="00B4227E"/>
    <w:rsid w:val="00B425D4"/>
    <w:rsid w:val="00B42D89"/>
    <w:rsid w:val="00B42F99"/>
    <w:rsid w:val="00B440B6"/>
    <w:rsid w:val="00B45894"/>
    <w:rsid w:val="00B46412"/>
    <w:rsid w:val="00B479B6"/>
    <w:rsid w:val="00B501A6"/>
    <w:rsid w:val="00B5185C"/>
    <w:rsid w:val="00B52981"/>
    <w:rsid w:val="00B52A7A"/>
    <w:rsid w:val="00B52B96"/>
    <w:rsid w:val="00B534EF"/>
    <w:rsid w:val="00B54A53"/>
    <w:rsid w:val="00B5538F"/>
    <w:rsid w:val="00B55768"/>
    <w:rsid w:val="00B55B8E"/>
    <w:rsid w:val="00B56675"/>
    <w:rsid w:val="00B573DC"/>
    <w:rsid w:val="00B608C5"/>
    <w:rsid w:val="00B61165"/>
    <w:rsid w:val="00B612A2"/>
    <w:rsid w:val="00B61EBB"/>
    <w:rsid w:val="00B62EB5"/>
    <w:rsid w:val="00B64B96"/>
    <w:rsid w:val="00B64D77"/>
    <w:rsid w:val="00B65796"/>
    <w:rsid w:val="00B65CD5"/>
    <w:rsid w:val="00B65FCF"/>
    <w:rsid w:val="00B660F2"/>
    <w:rsid w:val="00B6622B"/>
    <w:rsid w:val="00B67730"/>
    <w:rsid w:val="00B713ED"/>
    <w:rsid w:val="00B715CE"/>
    <w:rsid w:val="00B717EE"/>
    <w:rsid w:val="00B72349"/>
    <w:rsid w:val="00B72C01"/>
    <w:rsid w:val="00B72D5D"/>
    <w:rsid w:val="00B7382E"/>
    <w:rsid w:val="00B73C60"/>
    <w:rsid w:val="00B7452E"/>
    <w:rsid w:val="00B74594"/>
    <w:rsid w:val="00B74BA3"/>
    <w:rsid w:val="00B75021"/>
    <w:rsid w:val="00B7771D"/>
    <w:rsid w:val="00B77BEE"/>
    <w:rsid w:val="00B80232"/>
    <w:rsid w:val="00B80501"/>
    <w:rsid w:val="00B8091D"/>
    <w:rsid w:val="00B80EE6"/>
    <w:rsid w:val="00B8339F"/>
    <w:rsid w:val="00B83F35"/>
    <w:rsid w:val="00B84DB9"/>
    <w:rsid w:val="00B84F5D"/>
    <w:rsid w:val="00B851B4"/>
    <w:rsid w:val="00B85D16"/>
    <w:rsid w:val="00B86549"/>
    <w:rsid w:val="00B86776"/>
    <w:rsid w:val="00B90534"/>
    <w:rsid w:val="00B908C9"/>
    <w:rsid w:val="00B90E76"/>
    <w:rsid w:val="00B9108D"/>
    <w:rsid w:val="00B92827"/>
    <w:rsid w:val="00B94215"/>
    <w:rsid w:val="00B95101"/>
    <w:rsid w:val="00B96133"/>
    <w:rsid w:val="00B963D3"/>
    <w:rsid w:val="00B96620"/>
    <w:rsid w:val="00B966F0"/>
    <w:rsid w:val="00B96779"/>
    <w:rsid w:val="00B97549"/>
    <w:rsid w:val="00B978C5"/>
    <w:rsid w:val="00BA145A"/>
    <w:rsid w:val="00BA1D4B"/>
    <w:rsid w:val="00BA2358"/>
    <w:rsid w:val="00BA282B"/>
    <w:rsid w:val="00BA2E4F"/>
    <w:rsid w:val="00BA3691"/>
    <w:rsid w:val="00BA6003"/>
    <w:rsid w:val="00BA7428"/>
    <w:rsid w:val="00BB2AA7"/>
    <w:rsid w:val="00BB3D7B"/>
    <w:rsid w:val="00BB48EA"/>
    <w:rsid w:val="00BB535D"/>
    <w:rsid w:val="00BB58DD"/>
    <w:rsid w:val="00BB5F32"/>
    <w:rsid w:val="00BB75AE"/>
    <w:rsid w:val="00BB7728"/>
    <w:rsid w:val="00BB78FC"/>
    <w:rsid w:val="00BB7BC4"/>
    <w:rsid w:val="00BC00EC"/>
    <w:rsid w:val="00BC02EE"/>
    <w:rsid w:val="00BC0397"/>
    <w:rsid w:val="00BC1C82"/>
    <w:rsid w:val="00BC1C8A"/>
    <w:rsid w:val="00BC218C"/>
    <w:rsid w:val="00BC42D8"/>
    <w:rsid w:val="00BC583B"/>
    <w:rsid w:val="00BC7087"/>
    <w:rsid w:val="00BD073A"/>
    <w:rsid w:val="00BD1F34"/>
    <w:rsid w:val="00BD2B0E"/>
    <w:rsid w:val="00BD2CA7"/>
    <w:rsid w:val="00BD37C3"/>
    <w:rsid w:val="00BD3F4F"/>
    <w:rsid w:val="00BD538D"/>
    <w:rsid w:val="00BD5B52"/>
    <w:rsid w:val="00BD723D"/>
    <w:rsid w:val="00BD7AB1"/>
    <w:rsid w:val="00BD7B20"/>
    <w:rsid w:val="00BE02C2"/>
    <w:rsid w:val="00BE0A21"/>
    <w:rsid w:val="00BE0F70"/>
    <w:rsid w:val="00BE1751"/>
    <w:rsid w:val="00BE1B0E"/>
    <w:rsid w:val="00BE253B"/>
    <w:rsid w:val="00BE341D"/>
    <w:rsid w:val="00BE3B7F"/>
    <w:rsid w:val="00BE46C2"/>
    <w:rsid w:val="00BE58B3"/>
    <w:rsid w:val="00BF009B"/>
    <w:rsid w:val="00BF34F1"/>
    <w:rsid w:val="00BF3CBE"/>
    <w:rsid w:val="00BF4598"/>
    <w:rsid w:val="00BF46A1"/>
    <w:rsid w:val="00BF4991"/>
    <w:rsid w:val="00BF4B87"/>
    <w:rsid w:val="00BF4FB3"/>
    <w:rsid w:val="00BF6B61"/>
    <w:rsid w:val="00BF736E"/>
    <w:rsid w:val="00BF7631"/>
    <w:rsid w:val="00C00C2C"/>
    <w:rsid w:val="00C00DE4"/>
    <w:rsid w:val="00C015AD"/>
    <w:rsid w:val="00C021CE"/>
    <w:rsid w:val="00C02405"/>
    <w:rsid w:val="00C028D2"/>
    <w:rsid w:val="00C03679"/>
    <w:rsid w:val="00C036A3"/>
    <w:rsid w:val="00C0429A"/>
    <w:rsid w:val="00C05005"/>
    <w:rsid w:val="00C0641B"/>
    <w:rsid w:val="00C06E9D"/>
    <w:rsid w:val="00C07441"/>
    <w:rsid w:val="00C07F3C"/>
    <w:rsid w:val="00C1068D"/>
    <w:rsid w:val="00C12223"/>
    <w:rsid w:val="00C12768"/>
    <w:rsid w:val="00C131CB"/>
    <w:rsid w:val="00C13A6C"/>
    <w:rsid w:val="00C1408D"/>
    <w:rsid w:val="00C1457F"/>
    <w:rsid w:val="00C15323"/>
    <w:rsid w:val="00C15C67"/>
    <w:rsid w:val="00C175FB"/>
    <w:rsid w:val="00C1785D"/>
    <w:rsid w:val="00C179A4"/>
    <w:rsid w:val="00C17DF9"/>
    <w:rsid w:val="00C201E0"/>
    <w:rsid w:val="00C20C25"/>
    <w:rsid w:val="00C218C0"/>
    <w:rsid w:val="00C23DB2"/>
    <w:rsid w:val="00C23F97"/>
    <w:rsid w:val="00C24698"/>
    <w:rsid w:val="00C263AC"/>
    <w:rsid w:val="00C2646E"/>
    <w:rsid w:val="00C26D90"/>
    <w:rsid w:val="00C27C1A"/>
    <w:rsid w:val="00C3089C"/>
    <w:rsid w:val="00C30C3B"/>
    <w:rsid w:val="00C30CA9"/>
    <w:rsid w:val="00C31935"/>
    <w:rsid w:val="00C31C53"/>
    <w:rsid w:val="00C3298D"/>
    <w:rsid w:val="00C331BD"/>
    <w:rsid w:val="00C33C7E"/>
    <w:rsid w:val="00C33DA1"/>
    <w:rsid w:val="00C351A1"/>
    <w:rsid w:val="00C35519"/>
    <w:rsid w:val="00C3584C"/>
    <w:rsid w:val="00C35D48"/>
    <w:rsid w:val="00C365A3"/>
    <w:rsid w:val="00C36E0A"/>
    <w:rsid w:val="00C37B39"/>
    <w:rsid w:val="00C37E1E"/>
    <w:rsid w:val="00C37FF8"/>
    <w:rsid w:val="00C4030F"/>
    <w:rsid w:val="00C41186"/>
    <w:rsid w:val="00C413F1"/>
    <w:rsid w:val="00C41DE2"/>
    <w:rsid w:val="00C4395D"/>
    <w:rsid w:val="00C43D02"/>
    <w:rsid w:val="00C46013"/>
    <w:rsid w:val="00C478D8"/>
    <w:rsid w:val="00C506BE"/>
    <w:rsid w:val="00C5105B"/>
    <w:rsid w:val="00C51AF8"/>
    <w:rsid w:val="00C52405"/>
    <w:rsid w:val="00C52655"/>
    <w:rsid w:val="00C52DC3"/>
    <w:rsid w:val="00C53A0A"/>
    <w:rsid w:val="00C53C79"/>
    <w:rsid w:val="00C54B15"/>
    <w:rsid w:val="00C54BE8"/>
    <w:rsid w:val="00C55506"/>
    <w:rsid w:val="00C557B2"/>
    <w:rsid w:val="00C60337"/>
    <w:rsid w:val="00C60589"/>
    <w:rsid w:val="00C61DBA"/>
    <w:rsid w:val="00C620FD"/>
    <w:rsid w:val="00C63C99"/>
    <w:rsid w:val="00C64EAB"/>
    <w:rsid w:val="00C64EC8"/>
    <w:rsid w:val="00C66373"/>
    <w:rsid w:val="00C664AA"/>
    <w:rsid w:val="00C66C6F"/>
    <w:rsid w:val="00C6758D"/>
    <w:rsid w:val="00C70601"/>
    <w:rsid w:val="00C71622"/>
    <w:rsid w:val="00C71C66"/>
    <w:rsid w:val="00C73248"/>
    <w:rsid w:val="00C73563"/>
    <w:rsid w:val="00C738AC"/>
    <w:rsid w:val="00C73BAA"/>
    <w:rsid w:val="00C73F08"/>
    <w:rsid w:val="00C757D4"/>
    <w:rsid w:val="00C76731"/>
    <w:rsid w:val="00C81210"/>
    <w:rsid w:val="00C822E3"/>
    <w:rsid w:val="00C82528"/>
    <w:rsid w:val="00C82A28"/>
    <w:rsid w:val="00C863A2"/>
    <w:rsid w:val="00C86E69"/>
    <w:rsid w:val="00C871AD"/>
    <w:rsid w:val="00C903BF"/>
    <w:rsid w:val="00C90DDA"/>
    <w:rsid w:val="00C911DC"/>
    <w:rsid w:val="00C911DE"/>
    <w:rsid w:val="00C9178E"/>
    <w:rsid w:val="00C91C98"/>
    <w:rsid w:val="00C921CC"/>
    <w:rsid w:val="00C943F8"/>
    <w:rsid w:val="00C9492A"/>
    <w:rsid w:val="00C958D2"/>
    <w:rsid w:val="00C959AA"/>
    <w:rsid w:val="00C9642B"/>
    <w:rsid w:val="00C96635"/>
    <w:rsid w:val="00C97C48"/>
    <w:rsid w:val="00CA03B1"/>
    <w:rsid w:val="00CA06C5"/>
    <w:rsid w:val="00CA11A1"/>
    <w:rsid w:val="00CA15DA"/>
    <w:rsid w:val="00CA17A5"/>
    <w:rsid w:val="00CA1AC6"/>
    <w:rsid w:val="00CA239D"/>
    <w:rsid w:val="00CA38CD"/>
    <w:rsid w:val="00CA54AA"/>
    <w:rsid w:val="00CA5B89"/>
    <w:rsid w:val="00CA5E88"/>
    <w:rsid w:val="00CA5F18"/>
    <w:rsid w:val="00CA5FCB"/>
    <w:rsid w:val="00CB0150"/>
    <w:rsid w:val="00CB035E"/>
    <w:rsid w:val="00CB2BA3"/>
    <w:rsid w:val="00CB2E6F"/>
    <w:rsid w:val="00CB387C"/>
    <w:rsid w:val="00CB3B28"/>
    <w:rsid w:val="00CB4194"/>
    <w:rsid w:val="00CB5A0D"/>
    <w:rsid w:val="00CB6931"/>
    <w:rsid w:val="00CB717F"/>
    <w:rsid w:val="00CB7B40"/>
    <w:rsid w:val="00CC03A8"/>
    <w:rsid w:val="00CC13DE"/>
    <w:rsid w:val="00CC1495"/>
    <w:rsid w:val="00CC1DB6"/>
    <w:rsid w:val="00CC2783"/>
    <w:rsid w:val="00CC3FD5"/>
    <w:rsid w:val="00CC40C2"/>
    <w:rsid w:val="00CC5787"/>
    <w:rsid w:val="00CC5BA1"/>
    <w:rsid w:val="00CC6416"/>
    <w:rsid w:val="00CC7EB5"/>
    <w:rsid w:val="00CD0378"/>
    <w:rsid w:val="00CD2554"/>
    <w:rsid w:val="00CD3525"/>
    <w:rsid w:val="00CD3622"/>
    <w:rsid w:val="00CD38B4"/>
    <w:rsid w:val="00CD4A8C"/>
    <w:rsid w:val="00CD5550"/>
    <w:rsid w:val="00CD72E9"/>
    <w:rsid w:val="00CD7D28"/>
    <w:rsid w:val="00CD7DC5"/>
    <w:rsid w:val="00CD7F53"/>
    <w:rsid w:val="00CE1838"/>
    <w:rsid w:val="00CE18F8"/>
    <w:rsid w:val="00CE2E46"/>
    <w:rsid w:val="00CE316C"/>
    <w:rsid w:val="00CE344E"/>
    <w:rsid w:val="00CE396F"/>
    <w:rsid w:val="00CE4B70"/>
    <w:rsid w:val="00CE5200"/>
    <w:rsid w:val="00CE5334"/>
    <w:rsid w:val="00CE5E58"/>
    <w:rsid w:val="00CE6948"/>
    <w:rsid w:val="00CE7172"/>
    <w:rsid w:val="00CE797A"/>
    <w:rsid w:val="00CF05D3"/>
    <w:rsid w:val="00CF12F4"/>
    <w:rsid w:val="00CF2517"/>
    <w:rsid w:val="00CF3F0C"/>
    <w:rsid w:val="00CF50BB"/>
    <w:rsid w:val="00CF742D"/>
    <w:rsid w:val="00CF77C9"/>
    <w:rsid w:val="00D01507"/>
    <w:rsid w:val="00D016A4"/>
    <w:rsid w:val="00D016EB"/>
    <w:rsid w:val="00D02016"/>
    <w:rsid w:val="00D02DA6"/>
    <w:rsid w:val="00D03D62"/>
    <w:rsid w:val="00D03E26"/>
    <w:rsid w:val="00D04423"/>
    <w:rsid w:val="00D055D2"/>
    <w:rsid w:val="00D05860"/>
    <w:rsid w:val="00D05B68"/>
    <w:rsid w:val="00D05DD1"/>
    <w:rsid w:val="00D06688"/>
    <w:rsid w:val="00D06A99"/>
    <w:rsid w:val="00D06AAF"/>
    <w:rsid w:val="00D070B2"/>
    <w:rsid w:val="00D1153D"/>
    <w:rsid w:val="00D11DF3"/>
    <w:rsid w:val="00D134CF"/>
    <w:rsid w:val="00D143AE"/>
    <w:rsid w:val="00D14B60"/>
    <w:rsid w:val="00D14C75"/>
    <w:rsid w:val="00D1535E"/>
    <w:rsid w:val="00D154F6"/>
    <w:rsid w:val="00D16061"/>
    <w:rsid w:val="00D17A7A"/>
    <w:rsid w:val="00D20BFF"/>
    <w:rsid w:val="00D20DAE"/>
    <w:rsid w:val="00D20E31"/>
    <w:rsid w:val="00D21B6F"/>
    <w:rsid w:val="00D223B3"/>
    <w:rsid w:val="00D224C6"/>
    <w:rsid w:val="00D243BD"/>
    <w:rsid w:val="00D24745"/>
    <w:rsid w:val="00D24E8A"/>
    <w:rsid w:val="00D24F79"/>
    <w:rsid w:val="00D25321"/>
    <w:rsid w:val="00D256BE"/>
    <w:rsid w:val="00D25EB8"/>
    <w:rsid w:val="00D263B0"/>
    <w:rsid w:val="00D272A1"/>
    <w:rsid w:val="00D31C8B"/>
    <w:rsid w:val="00D32505"/>
    <w:rsid w:val="00D32E0E"/>
    <w:rsid w:val="00D35892"/>
    <w:rsid w:val="00D378D9"/>
    <w:rsid w:val="00D379D6"/>
    <w:rsid w:val="00D40009"/>
    <w:rsid w:val="00D4199F"/>
    <w:rsid w:val="00D422DC"/>
    <w:rsid w:val="00D42923"/>
    <w:rsid w:val="00D42A7F"/>
    <w:rsid w:val="00D42C89"/>
    <w:rsid w:val="00D4359A"/>
    <w:rsid w:val="00D43E6F"/>
    <w:rsid w:val="00D43F8E"/>
    <w:rsid w:val="00D443DB"/>
    <w:rsid w:val="00D45282"/>
    <w:rsid w:val="00D457CF"/>
    <w:rsid w:val="00D46C01"/>
    <w:rsid w:val="00D47432"/>
    <w:rsid w:val="00D47AB6"/>
    <w:rsid w:val="00D47B82"/>
    <w:rsid w:val="00D505DE"/>
    <w:rsid w:val="00D506F0"/>
    <w:rsid w:val="00D51F17"/>
    <w:rsid w:val="00D52A2F"/>
    <w:rsid w:val="00D5338A"/>
    <w:rsid w:val="00D546BC"/>
    <w:rsid w:val="00D54F07"/>
    <w:rsid w:val="00D55B90"/>
    <w:rsid w:val="00D55C76"/>
    <w:rsid w:val="00D55EC9"/>
    <w:rsid w:val="00D56793"/>
    <w:rsid w:val="00D6118A"/>
    <w:rsid w:val="00D6187A"/>
    <w:rsid w:val="00D62575"/>
    <w:rsid w:val="00D62DFB"/>
    <w:rsid w:val="00D63A81"/>
    <w:rsid w:val="00D641DE"/>
    <w:rsid w:val="00D646F9"/>
    <w:rsid w:val="00D64D00"/>
    <w:rsid w:val="00D653AF"/>
    <w:rsid w:val="00D7044F"/>
    <w:rsid w:val="00D705F8"/>
    <w:rsid w:val="00D7093D"/>
    <w:rsid w:val="00D70CC1"/>
    <w:rsid w:val="00D70DD0"/>
    <w:rsid w:val="00D70F7D"/>
    <w:rsid w:val="00D71F4A"/>
    <w:rsid w:val="00D73EB6"/>
    <w:rsid w:val="00D76227"/>
    <w:rsid w:val="00D80662"/>
    <w:rsid w:val="00D80774"/>
    <w:rsid w:val="00D81937"/>
    <w:rsid w:val="00D81E7A"/>
    <w:rsid w:val="00D829F0"/>
    <w:rsid w:val="00D82F91"/>
    <w:rsid w:val="00D8356B"/>
    <w:rsid w:val="00D842C2"/>
    <w:rsid w:val="00D84786"/>
    <w:rsid w:val="00D85A4B"/>
    <w:rsid w:val="00D85D2C"/>
    <w:rsid w:val="00D86666"/>
    <w:rsid w:val="00D866FF"/>
    <w:rsid w:val="00D87823"/>
    <w:rsid w:val="00D87932"/>
    <w:rsid w:val="00D87DE0"/>
    <w:rsid w:val="00D90398"/>
    <w:rsid w:val="00D90615"/>
    <w:rsid w:val="00D917B0"/>
    <w:rsid w:val="00D937C2"/>
    <w:rsid w:val="00D93990"/>
    <w:rsid w:val="00D947B5"/>
    <w:rsid w:val="00D94B80"/>
    <w:rsid w:val="00D95F27"/>
    <w:rsid w:val="00D96395"/>
    <w:rsid w:val="00DA0316"/>
    <w:rsid w:val="00DA0DAE"/>
    <w:rsid w:val="00DA0E8F"/>
    <w:rsid w:val="00DA1FF6"/>
    <w:rsid w:val="00DA2A6B"/>
    <w:rsid w:val="00DA3942"/>
    <w:rsid w:val="00DA4556"/>
    <w:rsid w:val="00DA4C53"/>
    <w:rsid w:val="00DA69EF"/>
    <w:rsid w:val="00DA6BE7"/>
    <w:rsid w:val="00DA76A1"/>
    <w:rsid w:val="00DA7B16"/>
    <w:rsid w:val="00DB0232"/>
    <w:rsid w:val="00DB047A"/>
    <w:rsid w:val="00DB2C26"/>
    <w:rsid w:val="00DB3926"/>
    <w:rsid w:val="00DB394A"/>
    <w:rsid w:val="00DB3C0C"/>
    <w:rsid w:val="00DB486B"/>
    <w:rsid w:val="00DB4B3D"/>
    <w:rsid w:val="00DB6BB2"/>
    <w:rsid w:val="00DB6F5C"/>
    <w:rsid w:val="00DB7C0F"/>
    <w:rsid w:val="00DB7FAE"/>
    <w:rsid w:val="00DC0C7F"/>
    <w:rsid w:val="00DC0E56"/>
    <w:rsid w:val="00DC3628"/>
    <w:rsid w:val="00DC4196"/>
    <w:rsid w:val="00DC4275"/>
    <w:rsid w:val="00DC4BCB"/>
    <w:rsid w:val="00DC4C6B"/>
    <w:rsid w:val="00DC523A"/>
    <w:rsid w:val="00DC5418"/>
    <w:rsid w:val="00DC5C0C"/>
    <w:rsid w:val="00DC623D"/>
    <w:rsid w:val="00DC70F4"/>
    <w:rsid w:val="00DC77F8"/>
    <w:rsid w:val="00DC7FEB"/>
    <w:rsid w:val="00DD068F"/>
    <w:rsid w:val="00DD2182"/>
    <w:rsid w:val="00DD26EC"/>
    <w:rsid w:val="00DD2A2B"/>
    <w:rsid w:val="00DD3920"/>
    <w:rsid w:val="00DD3CF7"/>
    <w:rsid w:val="00DD403D"/>
    <w:rsid w:val="00DD4337"/>
    <w:rsid w:val="00DD4726"/>
    <w:rsid w:val="00DD491B"/>
    <w:rsid w:val="00DD4C5D"/>
    <w:rsid w:val="00DD5B71"/>
    <w:rsid w:val="00DD7745"/>
    <w:rsid w:val="00DD7CC4"/>
    <w:rsid w:val="00DE1AF4"/>
    <w:rsid w:val="00DE2BF2"/>
    <w:rsid w:val="00DE3F92"/>
    <w:rsid w:val="00DE4530"/>
    <w:rsid w:val="00DE488E"/>
    <w:rsid w:val="00DE4E57"/>
    <w:rsid w:val="00DE5545"/>
    <w:rsid w:val="00DE6185"/>
    <w:rsid w:val="00DE6EE2"/>
    <w:rsid w:val="00DF0550"/>
    <w:rsid w:val="00DF10AA"/>
    <w:rsid w:val="00DF15D9"/>
    <w:rsid w:val="00DF34EC"/>
    <w:rsid w:val="00DF482F"/>
    <w:rsid w:val="00DF5C34"/>
    <w:rsid w:val="00DF7123"/>
    <w:rsid w:val="00DF72B6"/>
    <w:rsid w:val="00DF7517"/>
    <w:rsid w:val="00E00A49"/>
    <w:rsid w:val="00E01419"/>
    <w:rsid w:val="00E03627"/>
    <w:rsid w:val="00E0443D"/>
    <w:rsid w:val="00E04475"/>
    <w:rsid w:val="00E054CF"/>
    <w:rsid w:val="00E05619"/>
    <w:rsid w:val="00E06785"/>
    <w:rsid w:val="00E10106"/>
    <w:rsid w:val="00E10270"/>
    <w:rsid w:val="00E10402"/>
    <w:rsid w:val="00E13892"/>
    <w:rsid w:val="00E1390F"/>
    <w:rsid w:val="00E14967"/>
    <w:rsid w:val="00E166D0"/>
    <w:rsid w:val="00E1695B"/>
    <w:rsid w:val="00E16B1A"/>
    <w:rsid w:val="00E16E54"/>
    <w:rsid w:val="00E17378"/>
    <w:rsid w:val="00E17E19"/>
    <w:rsid w:val="00E207EC"/>
    <w:rsid w:val="00E212B5"/>
    <w:rsid w:val="00E21BE6"/>
    <w:rsid w:val="00E248A1"/>
    <w:rsid w:val="00E2551D"/>
    <w:rsid w:val="00E25929"/>
    <w:rsid w:val="00E272B7"/>
    <w:rsid w:val="00E27514"/>
    <w:rsid w:val="00E27958"/>
    <w:rsid w:val="00E27C3B"/>
    <w:rsid w:val="00E27ECD"/>
    <w:rsid w:val="00E33710"/>
    <w:rsid w:val="00E344B3"/>
    <w:rsid w:val="00E345A4"/>
    <w:rsid w:val="00E35C89"/>
    <w:rsid w:val="00E368D5"/>
    <w:rsid w:val="00E36C04"/>
    <w:rsid w:val="00E371ED"/>
    <w:rsid w:val="00E3771F"/>
    <w:rsid w:val="00E37C1D"/>
    <w:rsid w:val="00E37D20"/>
    <w:rsid w:val="00E4042F"/>
    <w:rsid w:val="00E41192"/>
    <w:rsid w:val="00E41B2A"/>
    <w:rsid w:val="00E42AA5"/>
    <w:rsid w:val="00E42DB2"/>
    <w:rsid w:val="00E433DD"/>
    <w:rsid w:val="00E437DD"/>
    <w:rsid w:val="00E43D0E"/>
    <w:rsid w:val="00E44030"/>
    <w:rsid w:val="00E44766"/>
    <w:rsid w:val="00E44B0D"/>
    <w:rsid w:val="00E44FC5"/>
    <w:rsid w:val="00E45CE9"/>
    <w:rsid w:val="00E46653"/>
    <w:rsid w:val="00E46958"/>
    <w:rsid w:val="00E508AF"/>
    <w:rsid w:val="00E5110E"/>
    <w:rsid w:val="00E51504"/>
    <w:rsid w:val="00E5194E"/>
    <w:rsid w:val="00E5222E"/>
    <w:rsid w:val="00E52A92"/>
    <w:rsid w:val="00E52E9E"/>
    <w:rsid w:val="00E537D2"/>
    <w:rsid w:val="00E539A0"/>
    <w:rsid w:val="00E53E17"/>
    <w:rsid w:val="00E56543"/>
    <w:rsid w:val="00E56A7C"/>
    <w:rsid w:val="00E57112"/>
    <w:rsid w:val="00E57E93"/>
    <w:rsid w:val="00E62105"/>
    <w:rsid w:val="00E62713"/>
    <w:rsid w:val="00E62AA1"/>
    <w:rsid w:val="00E62C9B"/>
    <w:rsid w:val="00E633E6"/>
    <w:rsid w:val="00E6417E"/>
    <w:rsid w:val="00E64319"/>
    <w:rsid w:val="00E65199"/>
    <w:rsid w:val="00E654B5"/>
    <w:rsid w:val="00E655B9"/>
    <w:rsid w:val="00E65C40"/>
    <w:rsid w:val="00E65E6B"/>
    <w:rsid w:val="00E66288"/>
    <w:rsid w:val="00E66A57"/>
    <w:rsid w:val="00E672D1"/>
    <w:rsid w:val="00E67B9B"/>
    <w:rsid w:val="00E704B1"/>
    <w:rsid w:val="00E70574"/>
    <w:rsid w:val="00E7083F"/>
    <w:rsid w:val="00E70A98"/>
    <w:rsid w:val="00E72089"/>
    <w:rsid w:val="00E72E48"/>
    <w:rsid w:val="00E73078"/>
    <w:rsid w:val="00E73490"/>
    <w:rsid w:val="00E735F7"/>
    <w:rsid w:val="00E73B5D"/>
    <w:rsid w:val="00E73E2E"/>
    <w:rsid w:val="00E7455F"/>
    <w:rsid w:val="00E7495F"/>
    <w:rsid w:val="00E74DB0"/>
    <w:rsid w:val="00E75ACB"/>
    <w:rsid w:val="00E77A98"/>
    <w:rsid w:val="00E77BB8"/>
    <w:rsid w:val="00E77C62"/>
    <w:rsid w:val="00E807FA"/>
    <w:rsid w:val="00E80E9E"/>
    <w:rsid w:val="00E814A5"/>
    <w:rsid w:val="00E816DE"/>
    <w:rsid w:val="00E82CFC"/>
    <w:rsid w:val="00E82E14"/>
    <w:rsid w:val="00E82E19"/>
    <w:rsid w:val="00E82FE3"/>
    <w:rsid w:val="00E83CEA"/>
    <w:rsid w:val="00E8499C"/>
    <w:rsid w:val="00E85069"/>
    <w:rsid w:val="00E86BF9"/>
    <w:rsid w:val="00E86EBA"/>
    <w:rsid w:val="00E87333"/>
    <w:rsid w:val="00E874EE"/>
    <w:rsid w:val="00E9012C"/>
    <w:rsid w:val="00E9120F"/>
    <w:rsid w:val="00E91665"/>
    <w:rsid w:val="00E91EF1"/>
    <w:rsid w:val="00E922AB"/>
    <w:rsid w:val="00E92F12"/>
    <w:rsid w:val="00E93C30"/>
    <w:rsid w:val="00E94047"/>
    <w:rsid w:val="00E948FE"/>
    <w:rsid w:val="00E94E4D"/>
    <w:rsid w:val="00E9502A"/>
    <w:rsid w:val="00E9522E"/>
    <w:rsid w:val="00E96F8F"/>
    <w:rsid w:val="00E97630"/>
    <w:rsid w:val="00E978BD"/>
    <w:rsid w:val="00EA0083"/>
    <w:rsid w:val="00EA0819"/>
    <w:rsid w:val="00EA208A"/>
    <w:rsid w:val="00EA21F5"/>
    <w:rsid w:val="00EA2328"/>
    <w:rsid w:val="00EA2DE6"/>
    <w:rsid w:val="00EA3C33"/>
    <w:rsid w:val="00EA3E2B"/>
    <w:rsid w:val="00EA4DB9"/>
    <w:rsid w:val="00EA68C3"/>
    <w:rsid w:val="00EA690A"/>
    <w:rsid w:val="00EA76B3"/>
    <w:rsid w:val="00EB0B61"/>
    <w:rsid w:val="00EB15FB"/>
    <w:rsid w:val="00EB2CF4"/>
    <w:rsid w:val="00EB328B"/>
    <w:rsid w:val="00EB5702"/>
    <w:rsid w:val="00EB66E3"/>
    <w:rsid w:val="00EB67FE"/>
    <w:rsid w:val="00EB7979"/>
    <w:rsid w:val="00EC14CA"/>
    <w:rsid w:val="00EC1899"/>
    <w:rsid w:val="00EC27B7"/>
    <w:rsid w:val="00EC3C8F"/>
    <w:rsid w:val="00EC504A"/>
    <w:rsid w:val="00EC51D4"/>
    <w:rsid w:val="00EC581E"/>
    <w:rsid w:val="00EC657F"/>
    <w:rsid w:val="00EC70E1"/>
    <w:rsid w:val="00EC7D39"/>
    <w:rsid w:val="00ED034C"/>
    <w:rsid w:val="00ED17AF"/>
    <w:rsid w:val="00ED265E"/>
    <w:rsid w:val="00ED2D98"/>
    <w:rsid w:val="00ED37BB"/>
    <w:rsid w:val="00ED3A23"/>
    <w:rsid w:val="00ED3A82"/>
    <w:rsid w:val="00ED57E0"/>
    <w:rsid w:val="00ED5B94"/>
    <w:rsid w:val="00ED7321"/>
    <w:rsid w:val="00EE09FD"/>
    <w:rsid w:val="00EE298B"/>
    <w:rsid w:val="00EE2CC1"/>
    <w:rsid w:val="00EE33FE"/>
    <w:rsid w:val="00EE434A"/>
    <w:rsid w:val="00EE5248"/>
    <w:rsid w:val="00EE5E67"/>
    <w:rsid w:val="00EE5EB0"/>
    <w:rsid w:val="00EE649A"/>
    <w:rsid w:val="00EE6BA6"/>
    <w:rsid w:val="00EF0686"/>
    <w:rsid w:val="00EF1540"/>
    <w:rsid w:val="00EF18ED"/>
    <w:rsid w:val="00EF3379"/>
    <w:rsid w:val="00EF3B02"/>
    <w:rsid w:val="00EF3FDC"/>
    <w:rsid w:val="00EF543E"/>
    <w:rsid w:val="00EF652D"/>
    <w:rsid w:val="00EF6629"/>
    <w:rsid w:val="00EF69BC"/>
    <w:rsid w:val="00F00477"/>
    <w:rsid w:val="00F02491"/>
    <w:rsid w:val="00F02E46"/>
    <w:rsid w:val="00F02E76"/>
    <w:rsid w:val="00F0325F"/>
    <w:rsid w:val="00F037D8"/>
    <w:rsid w:val="00F04D7F"/>
    <w:rsid w:val="00F075AD"/>
    <w:rsid w:val="00F07F9F"/>
    <w:rsid w:val="00F10149"/>
    <w:rsid w:val="00F10320"/>
    <w:rsid w:val="00F12479"/>
    <w:rsid w:val="00F129BC"/>
    <w:rsid w:val="00F130B3"/>
    <w:rsid w:val="00F13254"/>
    <w:rsid w:val="00F132DF"/>
    <w:rsid w:val="00F133A4"/>
    <w:rsid w:val="00F15398"/>
    <w:rsid w:val="00F15D48"/>
    <w:rsid w:val="00F16252"/>
    <w:rsid w:val="00F17486"/>
    <w:rsid w:val="00F208B8"/>
    <w:rsid w:val="00F2354D"/>
    <w:rsid w:val="00F2356B"/>
    <w:rsid w:val="00F23772"/>
    <w:rsid w:val="00F2385B"/>
    <w:rsid w:val="00F2581E"/>
    <w:rsid w:val="00F25DA7"/>
    <w:rsid w:val="00F25E66"/>
    <w:rsid w:val="00F261B5"/>
    <w:rsid w:val="00F26792"/>
    <w:rsid w:val="00F26D40"/>
    <w:rsid w:val="00F27169"/>
    <w:rsid w:val="00F315FE"/>
    <w:rsid w:val="00F3164F"/>
    <w:rsid w:val="00F32340"/>
    <w:rsid w:val="00F32CEC"/>
    <w:rsid w:val="00F3758B"/>
    <w:rsid w:val="00F37CE8"/>
    <w:rsid w:val="00F401A1"/>
    <w:rsid w:val="00F4047D"/>
    <w:rsid w:val="00F40484"/>
    <w:rsid w:val="00F405F7"/>
    <w:rsid w:val="00F408A7"/>
    <w:rsid w:val="00F415A5"/>
    <w:rsid w:val="00F41E20"/>
    <w:rsid w:val="00F432CD"/>
    <w:rsid w:val="00F43345"/>
    <w:rsid w:val="00F4561D"/>
    <w:rsid w:val="00F456DE"/>
    <w:rsid w:val="00F46D5C"/>
    <w:rsid w:val="00F47277"/>
    <w:rsid w:val="00F47568"/>
    <w:rsid w:val="00F47D4D"/>
    <w:rsid w:val="00F5028F"/>
    <w:rsid w:val="00F51858"/>
    <w:rsid w:val="00F539C7"/>
    <w:rsid w:val="00F542C5"/>
    <w:rsid w:val="00F5479C"/>
    <w:rsid w:val="00F564C7"/>
    <w:rsid w:val="00F573BA"/>
    <w:rsid w:val="00F57A7C"/>
    <w:rsid w:val="00F61561"/>
    <w:rsid w:val="00F61AE1"/>
    <w:rsid w:val="00F62FB7"/>
    <w:rsid w:val="00F63810"/>
    <w:rsid w:val="00F63FB0"/>
    <w:rsid w:val="00F669D1"/>
    <w:rsid w:val="00F66EAC"/>
    <w:rsid w:val="00F67FB9"/>
    <w:rsid w:val="00F7019C"/>
    <w:rsid w:val="00F729E8"/>
    <w:rsid w:val="00F72C9E"/>
    <w:rsid w:val="00F736C1"/>
    <w:rsid w:val="00F74039"/>
    <w:rsid w:val="00F746B7"/>
    <w:rsid w:val="00F74B5D"/>
    <w:rsid w:val="00F770F0"/>
    <w:rsid w:val="00F77101"/>
    <w:rsid w:val="00F7797C"/>
    <w:rsid w:val="00F77F86"/>
    <w:rsid w:val="00F805F5"/>
    <w:rsid w:val="00F80B3C"/>
    <w:rsid w:val="00F80E89"/>
    <w:rsid w:val="00F815F9"/>
    <w:rsid w:val="00F81936"/>
    <w:rsid w:val="00F81D6C"/>
    <w:rsid w:val="00F821C4"/>
    <w:rsid w:val="00F82542"/>
    <w:rsid w:val="00F82950"/>
    <w:rsid w:val="00F833F9"/>
    <w:rsid w:val="00F83551"/>
    <w:rsid w:val="00F84347"/>
    <w:rsid w:val="00F8657A"/>
    <w:rsid w:val="00F86B25"/>
    <w:rsid w:val="00F87225"/>
    <w:rsid w:val="00F875B9"/>
    <w:rsid w:val="00F878BB"/>
    <w:rsid w:val="00F900F3"/>
    <w:rsid w:val="00F90569"/>
    <w:rsid w:val="00F90B81"/>
    <w:rsid w:val="00F91B2A"/>
    <w:rsid w:val="00F91D3B"/>
    <w:rsid w:val="00F931EA"/>
    <w:rsid w:val="00F93321"/>
    <w:rsid w:val="00F953AE"/>
    <w:rsid w:val="00F958CD"/>
    <w:rsid w:val="00F95BFF"/>
    <w:rsid w:val="00F9634C"/>
    <w:rsid w:val="00F966E3"/>
    <w:rsid w:val="00FA0B37"/>
    <w:rsid w:val="00FA1727"/>
    <w:rsid w:val="00FA180B"/>
    <w:rsid w:val="00FA19F3"/>
    <w:rsid w:val="00FA1C51"/>
    <w:rsid w:val="00FA2DEA"/>
    <w:rsid w:val="00FA32C4"/>
    <w:rsid w:val="00FA36D7"/>
    <w:rsid w:val="00FA39AA"/>
    <w:rsid w:val="00FA3DB5"/>
    <w:rsid w:val="00FA5FDB"/>
    <w:rsid w:val="00FA6782"/>
    <w:rsid w:val="00FA7929"/>
    <w:rsid w:val="00FA7E42"/>
    <w:rsid w:val="00FB047D"/>
    <w:rsid w:val="00FB05B0"/>
    <w:rsid w:val="00FB0E8C"/>
    <w:rsid w:val="00FB1391"/>
    <w:rsid w:val="00FB20FE"/>
    <w:rsid w:val="00FB2136"/>
    <w:rsid w:val="00FB3148"/>
    <w:rsid w:val="00FB36BB"/>
    <w:rsid w:val="00FB4A9A"/>
    <w:rsid w:val="00FB5CCF"/>
    <w:rsid w:val="00FB6156"/>
    <w:rsid w:val="00FB6570"/>
    <w:rsid w:val="00FB6EC7"/>
    <w:rsid w:val="00FC1913"/>
    <w:rsid w:val="00FC214B"/>
    <w:rsid w:val="00FC22EE"/>
    <w:rsid w:val="00FC2680"/>
    <w:rsid w:val="00FC2F9A"/>
    <w:rsid w:val="00FC30DB"/>
    <w:rsid w:val="00FC394E"/>
    <w:rsid w:val="00FC463A"/>
    <w:rsid w:val="00FC4BFB"/>
    <w:rsid w:val="00FC4FF6"/>
    <w:rsid w:val="00FC5966"/>
    <w:rsid w:val="00FC5F37"/>
    <w:rsid w:val="00FC7243"/>
    <w:rsid w:val="00FD0B4B"/>
    <w:rsid w:val="00FD1462"/>
    <w:rsid w:val="00FD1F7D"/>
    <w:rsid w:val="00FD2175"/>
    <w:rsid w:val="00FD4FFD"/>
    <w:rsid w:val="00FD5858"/>
    <w:rsid w:val="00FD58D1"/>
    <w:rsid w:val="00FD6928"/>
    <w:rsid w:val="00FD7749"/>
    <w:rsid w:val="00FD7B24"/>
    <w:rsid w:val="00FE0231"/>
    <w:rsid w:val="00FE0874"/>
    <w:rsid w:val="00FE0AAF"/>
    <w:rsid w:val="00FE14AD"/>
    <w:rsid w:val="00FE1798"/>
    <w:rsid w:val="00FE1E63"/>
    <w:rsid w:val="00FE2956"/>
    <w:rsid w:val="00FE2F14"/>
    <w:rsid w:val="00FE4E75"/>
    <w:rsid w:val="00FF0FB0"/>
    <w:rsid w:val="00FF1403"/>
    <w:rsid w:val="00FF15D7"/>
    <w:rsid w:val="00FF1DBE"/>
    <w:rsid w:val="00FF2485"/>
    <w:rsid w:val="00FF270C"/>
    <w:rsid w:val="00FF2F83"/>
    <w:rsid w:val="00FF3449"/>
    <w:rsid w:val="00FF3600"/>
    <w:rsid w:val="00FF3C27"/>
    <w:rsid w:val="00FF4217"/>
    <w:rsid w:val="00FF5627"/>
    <w:rsid w:val="00FF5708"/>
    <w:rsid w:val="00FF57F1"/>
    <w:rsid w:val="00FF5DFE"/>
    <w:rsid w:val="00FF5E1F"/>
    <w:rsid w:val="00FF6173"/>
    <w:rsid w:val="00FF63BE"/>
    <w:rsid w:val="00FF670F"/>
    <w:rsid w:val="00FF69AE"/>
    <w:rsid w:val="00FF70CD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1F79FAD-AD71-4FA5-9373-E925F4DC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5CD"/>
    <w:pPr>
      <w:widowControl w:val="0"/>
      <w:autoSpaceDE w:val="0"/>
      <w:autoSpaceDN w:val="0"/>
      <w:adjustRightInd w:val="0"/>
      <w:spacing w:after="60"/>
      <w:jc w:val="both"/>
    </w:pPr>
  </w:style>
  <w:style w:type="paragraph" w:styleId="1">
    <w:name w:val="heading 1"/>
    <w:basedOn w:val="a"/>
    <w:next w:val="a"/>
    <w:link w:val="10"/>
    <w:qFormat/>
    <w:rsid w:val="000B4489"/>
    <w:pPr>
      <w:numPr>
        <w:numId w:val="1"/>
      </w:numPr>
      <w:shd w:val="clear" w:color="auto" w:fill="FFFFFF"/>
      <w:tabs>
        <w:tab w:val="left" w:pos="-993"/>
        <w:tab w:val="left" w:pos="-709"/>
        <w:tab w:val="left" w:pos="-567"/>
      </w:tabs>
      <w:spacing w:line="300" w:lineRule="exact"/>
      <w:outlineLvl w:val="0"/>
    </w:pPr>
    <w:rPr>
      <w:rFonts w:ascii="Courier New" w:hAnsi="Courier New"/>
      <w:b/>
      <w:i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C27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B4489"/>
    <w:pPr>
      <w:numPr>
        <w:ilvl w:val="1"/>
        <w:numId w:val="1"/>
      </w:numPr>
      <w:shd w:val="clear" w:color="auto" w:fill="FFFFFF"/>
      <w:tabs>
        <w:tab w:val="left" w:pos="-993"/>
        <w:tab w:val="left" w:pos="-709"/>
        <w:tab w:val="left" w:pos="-567"/>
      </w:tabs>
      <w:spacing w:line="300" w:lineRule="exact"/>
      <w:outlineLvl w:val="2"/>
    </w:pPr>
    <w:rPr>
      <w:rFonts w:ascii="Courier New" w:hAnsi="Courier New"/>
      <w:sz w:val="24"/>
      <w:szCs w:val="24"/>
    </w:rPr>
  </w:style>
  <w:style w:type="paragraph" w:styleId="4">
    <w:name w:val="heading 4"/>
    <w:basedOn w:val="a"/>
    <w:next w:val="a"/>
    <w:qFormat/>
    <w:rsid w:val="00D47B82"/>
    <w:pPr>
      <w:keepNext/>
      <w:shd w:val="clear" w:color="auto" w:fill="FFFFFF"/>
      <w:spacing w:line="230" w:lineRule="exact"/>
      <w:jc w:val="right"/>
      <w:outlineLvl w:val="3"/>
    </w:pPr>
    <w:rPr>
      <w:b/>
      <w:color w:val="000000"/>
    </w:rPr>
  </w:style>
  <w:style w:type="paragraph" w:styleId="7">
    <w:name w:val="heading 7"/>
    <w:basedOn w:val="a"/>
    <w:next w:val="a"/>
    <w:qFormat/>
    <w:rsid w:val="00D47B82"/>
    <w:pPr>
      <w:keepNext/>
      <w:widowControl/>
      <w:autoSpaceDE/>
      <w:autoSpaceDN/>
      <w:adjustRightInd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45674C"/>
    <w:pPr>
      <w:widowControl/>
      <w:autoSpaceDE/>
      <w:autoSpaceDN/>
      <w:adjustRightInd/>
      <w:spacing w:before="240"/>
      <w:outlineLvl w:val="7"/>
    </w:pPr>
    <w:rPr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4489"/>
    <w:rPr>
      <w:rFonts w:ascii="Courier New" w:hAnsi="Courier New"/>
      <w:b/>
      <w:i/>
      <w:sz w:val="24"/>
      <w:szCs w:val="24"/>
      <w:shd w:val="clear" w:color="auto" w:fill="FFFFFF"/>
    </w:rPr>
  </w:style>
  <w:style w:type="character" w:customStyle="1" w:styleId="20">
    <w:name w:val="Заголовок 2 Знак"/>
    <w:link w:val="2"/>
    <w:semiHidden/>
    <w:rsid w:val="004C27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0B4489"/>
    <w:rPr>
      <w:rFonts w:ascii="Courier New" w:hAnsi="Courier New"/>
      <w:sz w:val="24"/>
      <w:szCs w:val="24"/>
      <w:shd w:val="clear" w:color="auto" w:fill="FFFFFF"/>
    </w:rPr>
  </w:style>
  <w:style w:type="character" w:customStyle="1" w:styleId="80">
    <w:name w:val="Заголовок 8 Знак"/>
    <w:link w:val="8"/>
    <w:rsid w:val="0045674C"/>
    <w:rPr>
      <w:bCs/>
      <w:i/>
      <w:iCs/>
      <w:sz w:val="24"/>
      <w:szCs w:val="24"/>
    </w:rPr>
  </w:style>
  <w:style w:type="paragraph" w:styleId="a3">
    <w:name w:val="Title"/>
    <w:basedOn w:val="a"/>
    <w:qFormat/>
    <w:rsid w:val="00D47B82"/>
    <w:pPr>
      <w:shd w:val="clear" w:color="auto" w:fill="FFFFFF"/>
      <w:tabs>
        <w:tab w:val="left" w:pos="4790"/>
        <w:tab w:val="left" w:leader="underscore" w:pos="8064"/>
      </w:tabs>
      <w:jc w:val="center"/>
    </w:pPr>
    <w:rPr>
      <w:color w:val="000000"/>
      <w:spacing w:val="-3"/>
      <w:sz w:val="30"/>
      <w:szCs w:val="30"/>
    </w:rPr>
  </w:style>
  <w:style w:type="paragraph" w:styleId="a4">
    <w:name w:val="Body Text"/>
    <w:basedOn w:val="a"/>
    <w:link w:val="a5"/>
    <w:rsid w:val="00D47B82"/>
    <w:pPr>
      <w:widowControl/>
      <w:autoSpaceDE/>
      <w:autoSpaceDN/>
      <w:adjustRightInd/>
    </w:pPr>
    <w:rPr>
      <w:sz w:val="24"/>
      <w:lang w:eastAsia="en-US"/>
    </w:rPr>
  </w:style>
  <w:style w:type="character" w:customStyle="1" w:styleId="a5">
    <w:name w:val="Основной текст Знак"/>
    <w:link w:val="a4"/>
    <w:rsid w:val="00A205EC"/>
    <w:rPr>
      <w:sz w:val="24"/>
      <w:lang w:eastAsia="en-US"/>
    </w:rPr>
  </w:style>
  <w:style w:type="paragraph" w:styleId="21">
    <w:name w:val="Body Text 2"/>
    <w:basedOn w:val="a"/>
    <w:rsid w:val="00D47B82"/>
    <w:pPr>
      <w:shd w:val="clear" w:color="auto" w:fill="FFFFFF"/>
      <w:tabs>
        <w:tab w:val="right" w:pos="11654"/>
      </w:tabs>
      <w:spacing w:before="10" w:line="240" w:lineRule="exact"/>
    </w:pPr>
    <w:rPr>
      <w:color w:val="000000"/>
    </w:rPr>
  </w:style>
  <w:style w:type="paragraph" w:customStyle="1" w:styleId="ConsNormal">
    <w:name w:val="ConsNormal"/>
    <w:rsid w:val="00D47B82"/>
    <w:pPr>
      <w:widowControl w:val="0"/>
      <w:spacing w:after="60"/>
      <w:ind w:firstLine="720"/>
      <w:jc w:val="both"/>
    </w:pPr>
    <w:rPr>
      <w:rFonts w:ascii="Consultant" w:hAnsi="Consultant"/>
      <w:snapToGrid w:val="0"/>
      <w:sz w:val="16"/>
    </w:rPr>
  </w:style>
  <w:style w:type="paragraph" w:styleId="a6">
    <w:name w:val="footer"/>
    <w:basedOn w:val="a"/>
    <w:link w:val="a7"/>
    <w:uiPriority w:val="99"/>
    <w:rsid w:val="00D47B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5674C"/>
  </w:style>
  <w:style w:type="character" w:styleId="a8">
    <w:name w:val="page number"/>
    <w:basedOn w:val="a0"/>
    <w:rsid w:val="00D47B82"/>
  </w:style>
  <w:style w:type="paragraph" w:styleId="31">
    <w:name w:val="Body Text Indent 3"/>
    <w:basedOn w:val="a"/>
    <w:rsid w:val="00D47B82"/>
    <w:pPr>
      <w:ind w:left="142"/>
    </w:pPr>
    <w:rPr>
      <w:rFonts w:cs="Arial"/>
      <w:bCs/>
    </w:rPr>
  </w:style>
  <w:style w:type="paragraph" w:styleId="a9">
    <w:name w:val="Body Text Indent"/>
    <w:basedOn w:val="a"/>
    <w:rsid w:val="00D47B82"/>
    <w:pPr>
      <w:widowControl/>
      <w:autoSpaceDE/>
      <w:autoSpaceDN/>
      <w:adjustRightInd/>
      <w:ind w:left="360"/>
    </w:pPr>
    <w:rPr>
      <w:sz w:val="24"/>
      <w:szCs w:val="24"/>
    </w:rPr>
  </w:style>
  <w:style w:type="paragraph" w:styleId="32">
    <w:name w:val="Body Text 3"/>
    <w:basedOn w:val="a"/>
    <w:rsid w:val="00D47B82"/>
    <w:pPr>
      <w:spacing w:line="240" w:lineRule="exact"/>
    </w:pPr>
  </w:style>
  <w:style w:type="character" w:styleId="aa">
    <w:name w:val="Hyperlink"/>
    <w:uiPriority w:val="99"/>
    <w:rsid w:val="00D47B82"/>
    <w:rPr>
      <w:color w:val="0000FF"/>
      <w:u w:val="single"/>
    </w:rPr>
  </w:style>
  <w:style w:type="paragraph" w:styleId="ab">
    <w:name w:val="Plain Text"/>
    <w:aliases w:val="Знак Знак Знак Знак Знак Знак Знак Знак Знак Знак,Знак"/>
    <w:basedOn w:val="a"/>
    <w:link w:val="ac"/>
    <w:uiPriority w:val="99"/>
    <w:rsid w:val="00D47B8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c">
    <w:name w:val="Текст Знак"/>
    <w:aliases w:val="Знак Знак Знак Знак Знак Знак Знак Знак Знак Знак Знак,Знак Знак"/>
    <w:link w:val="ab"/>
    <w:uiPriority w:val="99"/>
    <w:locked/>
    <w:rsid w:val="00247081"/>
    <w:rPr>
      <w:rFonts w:ascii="Courier New" w:hAnsi="Courier New"/>
    </w:rPr>
  </w:style>
  <w:style w:type="paragraph" w:styleId="22">
    <w:name w:val="Body Text Indent 2"/>
    <w:basedOn w:val="a"/>
    <w:rsid w:val="00D47B82"/>
    <w:pPr>
      <w:shd w:val="clear" w:color="auto" w:fill="FFFFFF"/>
      <w:spacing w:before="38" w:line="230" w:lineRule="exact"/>
      <w:ind w:right="24" w:firstLine="28"/>
    </w:pPr>
    <w:rPr>
      <w:color w:val="000000"/>
    </w:rPr>
  </w:style>
  <w:style w:type="paragraph" w:styleId="ad">
    <w:name w:val="header"/>
    <w:basedOn w:val="a"/>
    <w:link w:val="ae"/>
    <w:uiPriority w:val="99"/>
    <w:rsid w:val="00D47B82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0C67B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5674C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9710F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uiPriority w:val="99"/>
    <w:rsid w:val="00B64D77"/>
    <w:pPr>
      <w:spacing w:after="60"/>
      <w:jc w:val="both"/>
    </w:pPr>
    <w:rPr>
      <w:snapToGrid w:val="0"/>
    </w:rPr>
  </w:style>
  <w:style w:type="character" w:styleId="af1">
    <w:name w:val="annotation reference"/>
    <w:rsid w:val="00227AD2"/>
    <w:rPr>
      <w:sz w:val="16"/>
      <w:szCs w:val="16"/>
    </w:rPr>
  </w:style>
  <w:style w:type="paragraph" w:styleId="af2">
    <w:name w:val="annotation text"/>
    <w:basedOn w:val="a"/>
    <w:link w:val="af3"/>
    <w:rsid w:val="00227AD2"/>
  </w:style>
  <w:style w:type="character" w:customStyle="1" w:styleId="af3">
    <w:name w:val="Текст примечания Знак"/>
    <w:basedOn w:val="a0"/>
    <w:link w:val="af2"/>
    <w:rsid w:val="00227AD2"/>
  </w:style>
  <w:style w:type="paragraph" w:styleId="af4">
    <w:name w:val="annotation subject"/>
    <w:basedOn w:val="af2"/>
    <w:next w:val="af2"/>
    <w:link w:val="af5"/>
    <w:rsid w:val="00227AD2"/>
    <w:rPr>
      <w:b/>
      <w:bCs/>
    </w:rPr>
  </w:style>
  <w:style w:type="character" w:customStyle="1" w:styleId="af5">
    <w:name w:val="Тема примечания Знак"/>
    <w:link w:val="af4"/>
    <w:rsid w:val="00227AD2"/>
    <w:rPr>
      <w:b/>
      <w:bCs/>
    </w:rPr>
  </w:style>
  <w:style w:type="paragraph" w:styleId="af6">
    <w:name w:val="Document Map"/>
    <w:basedOn w:val="a"/>
    <w:semiHidden/>
    <w:rsid w:val="006155D1"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rsid w:val="003B6E88"/>
    <w:pPr>
      <w:widowControl/>
      <w:pBdr>
        <w:right w:val="single" w:sz="4" w:space="0" w:color="auto"/>
      </w:pBdr>
      <w:autoSpaceDE/>
      <w:autoSpaceDN/>
      <w:adjustRightInd/>
      <w:spacing w:before="100" w:after="100"/>
    </w:pPr>
    <w:rPr>
      <w:rFonts w:ascii="Arial" w:hAnsi="Arial"/>
      <w:b/>
      <w:sz w:val="24"/>
      <w:szCs w:val="24"/>
    </w:rPr>
  </w:style>
  <w:style w:type="table" w:styleId="af7">
    <w:name w:val="Table Grid"/>
    <w:basedOn w:val="a1"/>
    <w:rsid w:val="0065104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CE5334"/>
    <w:pPr>
      <w:ind w:left="720"/>
      <w:contextualSpacing/>
    </w:pPr>
  </w:style>
  <w:style w:type="paragraph" w:styleId="af9">
    <w:name w:val="Revision"/>
    <w:hidden/>
    <w:uiPriority w:val="99"/>
    <w:semiHidden/>
    <w:rsid w:val="007F6EF9"/>
    <w:pPr>
      <w:spacing w:after="60"/>
      <w:jc w:val="both"/>
    </w:pPr>
  </w:style>
  <w:style w:type="paragraph" w:styleId="afa">
    <w:name w:val="Normal (Web)"/>
    <w:basedOn w:val="a"/>
    <w:uiPriority w:val="99"/>
    <w:rsid w:val="006B632E"/>
    <w:rPr>
      <w:sz w:val="24"/>
      <w:szCs w:val="24"/>
    </w:rPr>
  </w:style>
  <w:style w:type="paragraph" w:styleId="afb">
    <w:name w:val="footnote text"/>
    <w:basedOn w:val="a"/>
    <w:link w:val="afc"/>
    <w:rsid w:val="000562F0"/>
    <w:pPr>
      <w:widowControl/>
      <w:autoSpaceDE/>
      <w:autoSpaceDN/>
      <w:adjustRightInd/>
    </w:pPr>
    <w:rPr>
      <w:bCs/>
    </w:rPr>
  </w:style>
  <w:style w:type="character" w:customStyle="1" w:styleId="afc">
    <w:name w:val="Текст сноски Знак"/>
    <w:link w:val="afb"/>
    <w:rsid w:val="000562F0"/>
    <w:rPr>
      <w:bCs/>
    </w:rPr>
  </w:style>
  <w:style w:type="character" w:styleId="afd">
    <w:name w:val="footnote reference"/>
    <w:rsid w:val="000562F0"/>
    <w:rPr>
      <w:rFonts w:cs="Times New Roman"/>
      <w:vertAlign w:val="superscript"/>
    </w:rPr>
  </w:style>
  <w:style w:type="paragraph" w:customStyle="1" w:styleId="ConsPlusNonformat">
    <w:name w:val="ConsPlusNonformat"/>
    <w:rsid w:val="0045674C"/>
    <w:pPr>
      <w:widowControl w:val="0"/>
      <w:autoSpaceDE w:val="0"/>
      <w:autoSpaceDN w:val="0"/>
      <w:adjustRightInd w:val="0"/>
      <w:spacing w:after="60"/>
      <w:jc w:val="both"/>
    </w:pPr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45674C"/>
    <w:rPr>
      <w:color w:val="800080"/>
      <w:u w:val="single"/>
    </w:rPr>
  </w:style>
  <w:style w:type="paragraph" w:customStyle="1" w:styleId="xl65">
    <w:name w:val="xl65"/>
    <w:basedOn w:val="a"/>
    <w:rsid w:val="0045674C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7">
    <w:name w:val="xl67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8">
    <w:name w:val="xl68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69">
    <w:name w:val="xl69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24"/>
      <w:szCs w:val="24"/>
    </w:rPr>
  </w:style>
  <w:style w:type="paragraph" w:customStyle="1" w:styleId="xl70">
    <w:name w:val="xl70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567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EAF1D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5">
    <w:name w:val="xl75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95B3D7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6">
    <w:name w:val="xl76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7">
    <w:name w:val="xl77"/>
    <w:basedOn w:val="a"/>
    <w:rsid w:val="0045674C"/>
    <w:pPr>
      <w:widowControl/>
      <w:pBdr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8">
    <w:name w:val="xl78"/>
    <w:basedOn w:val="a"/>
    <w:rsid w:val="0045674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79">
    <w:name w:val="xl79"/>
    <w:basedOn w:val="a"/>
    <w:rsid w:val="0045674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0">
    <w:name w:val="xl80"/>
    <w:basedOn w:val="a"/>
    <w:rsid w:val="0045674C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1">
    <w:name w:val="xl81"/>
    <w:basedOn w:val="a"/>
    <w:rsid w:val="0045674C"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2">
    <w:name w:val="xl82"/>
    <w:basedOn w:val="a"/>
    <w:rsid w:val="0045674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83">
    <w:name w:val="xl83"/>
    <w:basedOn w:val="a"/>
    <w:rsid w:val="0045674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13">
    <w:name w:val="Абзац списка1"/>
    <w:basedOn w:val="a"/>
    <w:uiPriority w:val="99"/>
    <w:rsid w:val="0024708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ont5">
    <w:name w:val="font5"/>
    <w:basedOn w:val="a"/>
    <w:rsid w:val="00462CA4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554">
    <w:name w:val="xl554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55">
    <w:name w:val="xl555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56">
    <w:name w:val="xl556"/>
    <w:basedOn w:val="a"/>
    <w:rsid w:val="00462CA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57">
    <w:name w:val="xl557"/>
    <w:basedOn w:val="a"/>
    <w:rsid w:val="00462CA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58">
    <w:name w:val="xl558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59">
    <w:name w:val="xl559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60">
    <w:name w:val="xl560"/>
    <w:basedOn w:val="a"/>
    <w:rsid w:val="00462CA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61">
    <w:name w:val="xl561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62">
    <w:name w:val="xl562"/>
    <w:basedOn w:val="a"/>
    <w:rsid w:val="00462CA4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63">
    <w:name w:val="xl563"/>
    <w:basedOn w:val="a"/>
    <w:rsid w:val="00462CA4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4">
    <w:name w:val="xl564"/>
    <w:basedOn w:val="a"/>
    <w:rsid w:val="00462CA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65">
    <w:name w:val="xl565"/>
    <w:basedOn w:val="a"/>
    <w:rsid w:val="00462CA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6">
    <w:name w:val="xl566"/>
    <w:basedOn w:val="a"/>
    <w:rsid w:val="00462CA4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7">
    <w:name w:val="xl567"/>
    <w:basedOn w:val="a"/>
    <w:rsid w:val="00462CA4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8">
    <w:name w:val="xl568"/>
    <w:basedOn w:val="a"/>
    <w:rsid w:val="00462CA4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69">
    <w:name w:val="xl569"/>
    <w:basedOn w:val="a"/>
    <w:rsid w:val="00462CA4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570">
    <w:name w:val="xl570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1">
    <w:name w:val="xl571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2">
    <w:name w:val="xl572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3">
    <w:name w:val="xl573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4">
    <w:name w:val="xl574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5">
    <w:name w:val="xl575"/>
    <w:basedOn w:val="a"/>
    <w:rsid w:val="000810D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6">
    <w:name w:val="xl576"/>
    <w:basedOn w:val="a"/>
    <w:rsid w:val="000810D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77">
    <w:name w:val="xl577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8">
    <w:name w:val="xl578"/>
    <w:basedOn w:val="a"/>
    <w:rsid w:val="000810D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579">
    <w:name w:val="xl579"/>
    <w:basedOn w:val="a"/>
    <w:rsid w:val="000810DF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581">
    <w:name w:val="xl581"/>
    <w:basedOn w:val="a"/>
    <w:rsid w:val="000810D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82">
    <w:name w:val="xl582"/>
    <w:basedOn w:val="a"/>
    <w:rsid w:val="000810D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583">
    <w:name w:val="xl583"/>
    <w:basedOn w:val="a"/>
    <w:rsid w:val="000810D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0">
    <w:name w:val="xl910"/>
    <w:basedOn w:val="a"/>
    <w:rsid w:val="00B21D35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1">
    <w:name w:val="xl911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12">
    <w:name w:val="xl912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13">
    <w:name w:val="xl913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4">
    <w:name w:val="xl914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5">
    <w:name w:val="xl915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16">
    <w:name w:val="xl916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7">
    <w:name w:val="xl917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8">
    <w:name w:val="xl918"/>
    <w:basedOn w:val="a"/>
    <w:rsid w:val="00B21D35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9">
    <w:name w:val="xl919"/>
    <w:basedOn w:val="a"/>
    <w:rsid w:val="00B21D35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0">
    <w:name w:val="xl920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21">
    <w:name w:val="xl921"/>
    <w:basedOn w:val="a"/>
    <w:rsid w:val="00B21D35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xl922">
    <w:name w:val="xl922"/>
    <w:basedOn w:val="a"/>
    <w:rsid w:val="00B21D35"/>
    <w:pPr>
      <w:widowControl/>
      <w:pBdr>
        <w:bottom w:val="single" w:sz="8" w:space="0" w:color="auto"/>
        <w:right w:val="single" w:sz="8" w:space="0" w:color="auto"/>
      </w:pBdr>
      <w:shd w:val="clear" w:color="000000" w:fill="D8E4BC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xl924">
    <w:name w:val="xl924"/>
    <w:basedOn w:val="a"/>
    <w:rsid w:val="00B21D35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5">
    <w:name w:val="xl925"/>
    <w:basedOn w:val="a"/>
    <w:rsid w:val="00B21D35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6">
    <w:name w:val="xl926"/>
    <w:basedOn w:val="a"/>
    <w:rsid w:val="00B21D35"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23">
    <w:name w:val="Абзац списка2"/>
    <w:basedOn w:val="a"/>
    <w:uiPriority w:val="34"/>
    <w:qFormat/>
    <w:rsid w:val="000E42F2"/>
    <w:pPr>
      <w:ind w:left="720"/>
      <w:contextualSpacing/>
    </w:pPr>
  </w:style>
  <w:style w:type="paragraph" w:customStyle="1" w:styleId="aff">
    <w:name w:val="Абзац"/>
    <w:basedOn w:val="a"/>
    <w:link w:val="aff0"/>
    <w:rsid w:val="00AA66CC"/>
    <w:pPr>
      <w:widowControl/>
      <w:autoSpaceDE/>
      <w:autoSpaceDN/>
      <w:adjustRightInd/>
      <w:ind w:firstLine="567"/>
    </w:pPr>
    <w:rPr>
      <w:sz w:val="24"/>
      <w:szCs w:val="24"/>
    </w:rPr>
  </w:style>
  <w:style w:type="character" w:customStyle="1" w:styleId="aff0">
    <w:name w:val="Абзац Знак"/>
    <w:link w:val="aff"/>
    <w:rsid w:val="00AA66CC"/>
    <w:rPr>
      <w:sz w:val="24"/>
      <w:szCs w:val="24"/>
    </w:rPr>
  </w:style>
  <w:style w:type="paragraph" w:customStyle="1" w:styleId="14">
    <w:name w:val="Основной текст1"/>
    <w:basedOn w:val="a"/>
    <w:rsid w:val="007E484F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  <w:rPr>
      <w:color w:val="000000"/>
      <w:sz w:val="22"/>
      <w:szCs w:val="22"/>
    </w:rPr>
  </w:style>
  <w:style w:type="character" w:customStyle="1" w:styleId="Bodytext4">
    <w:name w:val="Body text (4)_"/>
    <w:link w:val="Bodytext40"/>
    <w:rsid w:val="007E484F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Bodytext40">
    <w:name w:val="Body text (4)"/>
    <w:basedOn w:val="a"/>
    <w:link w:val="Bodytext4"/>
    <w:rsid w:val="007E484F"/>
    <w:pPr>
      <w:widowControl/>
      <w:shd w:val="clear" w:color="auto" w:fill="FFFFFF"/>
      <w:autoSpaceDE/>
      <w:autoSpaceDN/>
      <w:adjustRightInd/>
      <w:spacing w:after="240" w:line="0" w:lineRule="atLeast"/>
      <w:jc w:val="left"/>
    </w:pPr>
    <w:rPr>
      <w:rFonts w:ascii="Arial" w:eastAsia="Arial" w:hAnsi="Arial"/>
      <w:sz w:val="13"/>
      <w:szCs w:val="13"/>
    </w:rPr>
  </w:style>
  <w:style w:type="character" w:customStyle="1" w:styleId="Bodytext">
    <w:name w:val="Body text_"/>
    <w:link w:val="15"/>
    <w:rsid w:val="007139AA"/>
    <w:rPr>
      <w:shd w:val="clear" w:color="auto" w:fill="FFFFFF"/>
    </w:rPr>
  </w:style>
  <w:style w:type="character" w:customStyle="1" w:styleId="Heading22">
    <w:name w:val="Heading #2 (2)_"/>
    <w:link w:val="Heading220"/>
    <w:rsid w:val="007139AA"/>
    <w:rPr>
      <w:sz w:val="23"/>
      <w:szCs w:val="23"/>
      <w:shd w:val="clear" w:color="auto" w:fill="FFFFFF"/>
    </w:rPr>
  </w:style>
  <w:style w:type="character" w:customStyle="1" w:styleId="Bodytext6">
    <w:name w:val="Body text (6)_"/>
    <w:link w:val="Bodytext60"/>
    <w:rsid w:val="007139AA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Bodytext"/>
    <w:rsid w:val="007139AA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</w:style>
  <w:style w:type="paragraph" w:customStyle="1" w:styleId="Heading220">
    <w:name w:val="Heading #2 (2)"/>
    <w:basedOn w:val="a"/>
    <w:link w:val="Heading22"/>
    <w:rsid w:val="007139AA"/>
    <w:pPr>
      <w:widowControl/>
      <w:shd w:val="clear" w:color="auto" w:fill="FFFFFF"/>
      <w:autoSpaceDE/>
      <w:autoSpaceDN/>
      <w:adjustRightInd/>
      <w:spacing w:before="240" w:after="300" w:line="0" w:lineRule="atLeast"/>
      <w:ind w:firstLine="820"/>
      <w:outlineLvl w:val="1"/>
    </w:pPr>
    <w:rPr>
      <w:sz w:val="23"/>
      <w:szCs w:val="23"/>
    </w:rPr>
  </w:style>
  <w:style w:type="paragraph" w:customStyle="1" w:styleId="Bodytext60">
    <w:name w:val="Body text (6)"/>
    <w:basedOn w:val="a"/>
    <w:link w:val="Bodytext6"/>
    <w:rsid w:val="007139AA"/>
    <w:pPr>
      <w:widowControl/>
      <w:shd w:val="clear" w:color="auto" w:fill="FFFFFF"/>
      <w:autoSpaceDE/>
      <w:autoSpaceDN/>
      <w:adjustRightInd/>
      <w:spacing w:after="0" w:line="274" w:lineRule="exact"/>
      <w:ind w:firstLine="720"/>
    </w:pPr>
    <w:rPr>
      <w:sz w:val="23"/>
      <w:szCs w:val="23"/>
    </w:rPr>
  </w:style>
  <w:style w:type="character" w:customStyle="1" w:styleId="Bodytext2">
    <w:name w:val="Body text (2)_"/>
    <w:link w:val="Bodytext20"/>
    <w:rsid w:val="007139AA"/>
    <w:rPr>
      <w:shd w:val="clear" w:color="auto" w:fill="FFFFFF"/>
    </w:rPr>
  </w:style>
  <w:style w:type="character" w:customStyle="1" w:styleId="Bodytext7">
    <w:name w:val="Body text (7)_"/>
    <w:link w:val="Bodytext70"/>
    <w:rsid w:val="007139AA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139AA"/>
    <w:pPr>
      <w:widowControl/>
      <w:shd w:val="clear" w:color="auto" w:fill="FFFFFF"/>
      <w:autoSpaceDE/>
      <w:autoSpaceDN/>
      <w:adjustRightInd/>
      <w:spacing w:after="120" w:line="0" w:lineRule="atLeast"/>
      <w:ind w:hanging="1780"/>
      <w:jc w:val="left"/>
    </w:pPr>
  </w:style>
  <w:style w:type="paragraph" w:customStyle="1" w:styleId="Bodytext70">
    <w:name w:val="Body text (7)"/>
    <w:basedOn w:val="a"/>
    <w:link w:val="Bodytext7"/>
    <w:rsid w:val="007139AA"/>
    <w:pPr>
      <w:widowControl/>
      <w:shd w:val="clear" w:color="auto" w:fill="FFFFFF"/>
      <w:autoSpaceDE/>
      <w:autoSpaceDN/>
      <w:adjustRightInd/>
      <w:spacing w:after="0" w:line="0" w:lineRule="atLeast"/>
      <w:jc w:val="right"/>
    </w:pPr>
  </w:style>
  <w:style w:type="character" w:customStyle="1" w:styleId="BodytextBold">
    <w:name w:val="Body text + Bold"/>
    <w:rsid w:val="007139AA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Bodytext2NotBold">
    <w:name w:val="Body text (2) + Not Bold"/>
    <w:rsid w:val="007139AA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Bodytext9">
    <w:name w:val="Body text (9)_"/>
    <w:link w:val="Bodytext90"/>
    <w:rsid w:val="007139AA"/>
    <w:rPr>
      <w:spacing w:val="10"/>
      <w:sz w:val="17"/>
      <w:szCs w:val="17"/>
      <w:shd w:val="clear" w:color="auto" w:fill="FFFFFF"/>
      <w:lang w:val="en-US"/>
    </w:rPr>
  </w:style>
  <w:style w:type="character" w:customStyle="1" w:styleId="Bodytext911ptSpacing0pt">
    <w:name w:val="Body text (9) + 11 pt;Spacing 0 pt"/>
    <w:rsid w:val="007139AA"/>
    <w:rPr>
      <w:spacing w:val="0"/>
      <w:sz w:val="22"/>
      <w:szCs w:val="22"/>
      <w:shd w:val="clear" w:color="auto" w:fill="FFFFFF"/>
      <w:lang w:val="en-US"/>
    </w:rPr>
  </w:style>
  <w:style w:type="character" w:customStyle="1" w:styleId="Bodytext85ptSpacing0pt">
    <w:name w:val="Body text + 8;5 pt;Spacing 0 pt"/>
    <w:rsid w:val="007139AA"/>
    <w:rPr>
      <w:rFonts w:eastAsia="Times New Roman"/>
      <w:spacing w:val="10"/>
      <w:sz w:val="17"/>
      <w:szCs w:val="17"/>
      <w:shd w:val="clear" w:color="auto" w:fill="FFFFFF"/>
    </w:rPr>
  </w:style>
  <w:style w:type="paragraph" w:customStyle="1" w:styleId="Bodytext90">
    <w:name w:val="Body text (9)"/>
    <w:basedOn w:val="a"/>
    <w:link w:val="Bodytext9"/>
    <w:rsid w:val="007139AA"/>
    <w:pPr>
      <w:widowControl/>
      <w:shd w:val="clear" w:color="auto" w:fill="FFFFFF"/>
      <w:autoSpaceDE/>
      <w:autoSpaceDN/>
      <w:adjustRightInd/>
      <w:spacing w:before="120" w:after="0" w:line="0" w:lineRule="atLeast"/>
      <w:jc w:val="left"/>
    </w:pPr>
    <w:rPr>
      <w:spacing w:val="10"/>
      <w:sz w:val="17"/>
      <w:szCs w:val="17"/>
      <w:lang w:val="en-US"/>
    </w:rPr>
  </w:style>
  <w:style w:type="paragraph" w:styleId="aff1">
    <w:name w:val="endnote text"/>
    <w:basedOn w:val="a"/>
    <w:link w:val="aff2"/>
    <w:rsid w:val="00E44766"/>
    <w:pPr>
      <w:spacing w:after="0"/>
    </w:pPr>
  </w:style>
  <w:style w:type="character" w:customStyle="1" w:styleId="aff2">
    <w:name w:val="Текст концевой сноски Знак"/>
    <w:basedOn w:val="a0"/>
    <w:link w:val="aff1"/>
    <w:rsid w:val="00E44766"/>
  </w:style>
  <w:style w:type="character" w:styleId="aff3">
    <w:name w:val="endnote reference"/>
    <w:rsid w:val="00E44766"/>
    <w:rPr>
      <w:vertAlign w:val="superscript"/>
    </w:rPr>
  </w:style>
  <w:style w:type="character" w:customStyle="1" w:styleId="ae">
    <w:name w:val="Верхний колонтитул Знак"/>
    <w:basedOn w:val="a0"/>
    <w:link w:val="ad"/>
    <w:uiPriority w:val="99"/>
    <w:rsid w:val="00D06A99"/>
  </w:style>
  <w:style w:type="character" w:styleId="aff4">
    <w:name w:val="Placeholder Text"/>
    <w:uiPriority w:val="99"/>
    <w:semiHidden/>
    <w:rsid w:val="002C2A11"/>
    <w:rPr>
      <w:color w:val="808080"/>
    </w:rPr>
  </w:style>
  <w:style w:type="paragraph" w:customStyle="1" w:styleId="24">
    <w:name w:val="Основной текст2"/>
    <w:basedOn w:val="a"/>
    <w:rsid w:val="006073AB"/>
    <w:pPr>
      <w:widowControl/>
      <w:shd w:val="clear" w:color="auto" w:fill="FFFFFF"/>
      <w:autoSpaceDE/>
      <w:autoSpaceDN/>
      <w:adjustRightInd/>
      <w:spacing w:before="120" w:after="1380" w:line="0" w:lineRule="atLeast"/>
      <w:ind w:hanging="440"/>
      <w:jc w:val="left"/>
    </w:pPr>
    <w:rPr>
      <w:color w:val="000000"/>
      <w:sz w:val="22"/>
      <w:szCs w:val="22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://ufa-mgmt10.net.bashtel.ru/webapp/pppoe_index/ui.php" TargetMode="External"/><Relationship Id="rId26" Type="http://schemas.openxmlformats.org/officeDocument/2006/relationships/image" Target="media/image4.emf"/><Relationship Id="rId39" Type="http://schemas.openxmlformats.org/officeDocument/2006/relationships/hyperlink" Target="mailto:a.alikin@rostelecom-cc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fa-mgmt10.net.bashtel.ru/webapp/pppoe_acct_au/start_payment_delay.php" TargetMode="External"/><Relationship Id="rId34" Type="http://schemas.openxmlformats.org/officeDocument/2006/relationships/footer" Target="footer3.xml"/><Relationship Id="rId42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ufa-mgmt10.net.bashtel.ru/webapp/pppoe_acct_au/main.php" TargetMode="External"/><Relationship Id="rId25" Type="http://schemas.openxmlformats.org/officeDocument/2006/relationships/hyperlink" Target="http://app2.net.bashtel.ru/operators/intro.html" TargetMode="External"/><Relationship Id="rId33" Type="http://schemas.openxmlformats.org/officeDocument/2006/relationships/package" Target="embeddings/_________Microsoft_Word4.docx"/><Relationship Id="rId38" Type="http://schemas.openxmlformats.org/officeDocument/2006/relationships/hyperlink" Target="mailto:d.sharuev@rostelecom-c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tdiler.ru/info.php" TargetMode="External"/><Relationship Id="rId20" Type="http://schemas.openxmlformats.org/officeDocument/2006/relationships/hyperlink" Target="http://ufa-mgmt10.net.bashtel.ru/webapp/zapret/zapret.php" TargetMode="External"/><Relationship Id="rId29" Type="http://schemas.openxmlformats.org/officeDocument/2006/relationships/package" Target="embeddings/_________Microsoft_Word2.docx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ufa-mgmt10.net.bashtel.ru/webapp/testssystem/login.html" TargetMode="External"/><Relationship Id="rId32" Type="http://schemas.openxmlformats.org/officeDocument/2006/relationships/image" Target="media/image7.emf"/><Relationship Id="rId37" Type="http://schemas.openxmlformats.org/officeDocument/2006/relationships/footer" Target="footer6.xml"/><Relationship Id="rId40" Type="http://schemas.openxmlformats.org/officeDocument/2006/relationships/hyperlink" Target="mailto:s.golovko@rostelecom-c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://ufa-mgmt10.net.bashtel.ru/webapp/pppoe_acct_au/common/vmailnew.php" TargetMode="External"/><Relationship Id="rId28" Type="http://schemas.openxmlformats.org/officeDocument/2006/relationships/image" Target="media/image5.emf"/><Relationship Id="rId36" Type="http://schemas.openxmlformats.org/officeDocument/2006/relationships/footer" Target="footer5.xml"/><Relationship Id="rId10" Type="http://schemas.openxmlformats.org/officeDocument/2006/relationships/image" Target="media/image2.wmf"/><Relationship Id="rId19" Type="http://schemas.openxmlformats.org/officeDocument/2006/relationships/hyperlink" Target="http://ufa-mgmt10.net.bashtel.ru/webapp/ktv/ktv.php" TargetMode="External"/><Relationship Id="rId31" Type="http://schemas.openxmlformats.org/officeDocument/2006/relationships/package" Target="embeddings/_________Microsoft_Word3.docx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hyperlink" Target="http://ufa-mgmt10.net.bashtel.ru/webapp/pppoe_acct_au/abon_inform.php" TargetMode="External"/><Relationship Id="rId27" Type="http://schemas.openxmlformats.org/officeDocument/2006/relationships/package" Target="embeddings/_________Microsoft_Word1.docx"/><Relationship Id="rId30" Type="http://schemas.openxmlformats.org/officeDocument/2006/relationships/image" Target="media/image6.emf"/><Relationship Id="rId35" Type="http://schemas.openxmlformats.org/officeDocument/2006/relationships/footer" Target="footer4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6E409-8989-4D25-B9C0-96D51074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50</Pages>
  <Words>15657</Words>
  <Characters>89248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№ _______</vt:lpstr>
    </vt:vector>
  </TitlesOfParts>
  <Company>МРФСС ОАО "Уралсвязьинформ"</Company>
  <LinksUpToDate>false</LinksUpToDate>
  <CharactersWithSpaces>104696</CharactersWithSpaces>
  <SharedDoc>false</SharedDoc>
  <HLinks>
    <vt:vector size="36" baseType="variant">
      <vt:variant>
        <vt:i4>5308539</vt:i4>
      </vt:variant>
      <vt:variant>
        <vt:i4>36</vt:i4>
      </vt:variant>
      <vt:variant>
        <vt:i4>0</vt:i4>
      </vt:variant>
      <vt:variant>
        <vt:i4>5</vt:i4>
      </vt:variant>
      <vt:variant>
        <vt:lpwstr>mailto:s.golovko@rostelecom-cc.ru</vt:lpwstr>
      </vt:variant>
      <vt:variant>
        <vt:lpwstr/>
      </vt:variant>
      <vt:variant>
        <vt:i4>655420</vt:i4>
      </vt:variant>
      <vt:variant>
        <vt:i4>33</vt:i4>
      </vt:variant>
      <vt:variant>
        <vt:i4>0</vt:i4>
      </vt:variant>
      <vt:variant>
        <vt:i4>5</vt:i4>
      </vt:variant>
      <vt:variant>
        <vt:lpwstr>mailto:n.kovaleva@rostelecom-cc.ru</vt:lpwstr>
      </vt:variant>
      <vt:variant>
        <vt:lpwstr/>
      </vt:variant>
      <vt:variant>
        <vt:i4>2621454</vt:i4>
      </vt:variant>
      <vt:variant>
        <vt:i4>30</vt:i4>
      </vt:variant>
      <vt:variant>
        <vt:i4>0</vt:i4>
      </vt:variant>
      <vt:variant>
        <vt:i4>5</vt:i4>
      </vt:variant>
      <vt:variant>
        <vt:lpwstr>mailto:e.shchepina@rostelecom-cc.ru</vt:lpwstr>
      </vt:variant>
      <vt:variant>
        <vt:lpwstr/>
      </vt:variant>
      <vt:variant>
        <vt:i4>4522095</vt:i4>
      </vt:variant>
      <vt:variant>
        <vt:i4>27</vt:i4>
      </vt:variant>
      <vt:variant>
        <vt:i4>0</vt:i4>
      </vt:variant>
      <vt:variant>
        <vt:i4>5</vt:i4>
      </vt:variant>
      <vt:variant>
        <vt:lpwstr>mailto:d.sharuev@rostelecom-cc.ru</vt:lpwstr>
      </vt:variant>
      <vt:variant>
        <vt:lpwstr/>
      </vt:variant>
      <vt:variant>
        <vt:i4>5177424</vt:i4>
      </vt:variant>
      <vt:variant>
        <vt:i4>24</vt:i4>
      </vt:variant>
      <vt:variant>
        <vt:i4>0</vt:i4>
      </vt:variant>
      <vt:variant>
        <vt:i4>5</vt:i4>
      </vt:variant>
      <vt:variant>
        <vt:lpwstr>http://crmrcnorts.rt.ru/analvtics</vt:lpwstr>
      </vt:variant>
      <vt:variant>
        <vt:lpwstr/>
      </vt:variant>
      <vt:variant>
        <vt:i4>4784193</vt:i4>
      </vt:variant>
      <vt:variant>
        <vt:i4>0</vt:i4>
      </vt:variant>
      <vt:variant>
        <vt:i4>0</vt:i4>
      </vt:variant>
      <vt:variant>
        <vt:i4>5</vt:i4>
      </vt:variant>
      <vt:variant>
        <vt:lpwstr>http://crmreports.rt.ru/analytics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№ _______</dc:title>
  <dc:creator>SemenovaNN</dc:creator>
  <cp:lastModifiedBy>Кондраков Дмитрий Леонидович</cp:lastModifiedBy>
  <cp:revision>3</cp:revision>
  <cp:lastPrinted>2015-08-25T11:10:00Z</cp:lastPrinted>
  <dcterms:created xsi:type="dcterms:W3CDTF">2016-12-06T10:15:00Z</dcterms:created>
  <dcterms:modified xsi:type="dcterms:W3CDTF">2016-12-06T10:17:00Z</dcterms:modified>
</cp:coreProperties>
</file>